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E86CED" w:rsidRDefault="00CB1732" w:rsidP="00E86CED">
      <w:pPr>
        <w:ind w:firstLine="0"/>
      </w:pPr>
      <w:r>
        <w:rPr>
          <w:noProof/>
          <w:lang w:eastAsia="el-GR"/>
        </w:rPr>
        <mc:AlternateContent>
          <mc:Choice Requires="wps">
            <w:drawing>
              <wp:anchor distT="0" distB="0" distL="114300" distR="114300" simplePos="0" relativeHeight="251659264" behindDoc="0" locked="0" layoutInCell="1" allowOverlap="1" wp14:anchorId="3CE3D91E" wp14:editId="0C0D3861">
                <wp:simplePos x="0" y="0"/>
                <wp:positionH relativeFrom="column">
                  <wp:posOffset>0</wp:posOffset>
                </wp:positionH>
                <wp:positionV relativeFrom="paragraph">
                  <wp:posOffset>0</wp:posOffset>
                </wp:positionV>
                <wp:extent cx="1828800" cy="1828800"/>
                <wp:effectExtent l="0" t="0" r="20320" b="13335"/>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rgbClr val="BE124F"/>
                        </a:solidFill>
                        <a:ln/>
                      </wps:spPr>
                      <wps:style>
                        <a:lnRef idx="2">
                          <a:schemeClr val="accent2"/>
                        </a:lnRef>
                        <a:fillRef idx="1">
                          <a:schemeClr val="lt1"/>
                        </a:fillRef>
                        <a:effectRef idx="0">
                          <a:schemeClr val="accent2"/>
                        </a:effectRef>
                        <a:fontRef idx="minor">
                          <a:schemeClr val="dk1"/>
                        </a:fontRef>
                      </wps:style>
                      <wps:txbx>
                        <w:txbxContent>
                          <w:p w:rsidR="00CB1732" w:rsidRPr="002B330A" w:rsidRDefault="00CB1732" w:rsidP="00D52669">
                            <w:pPr>
                              <w:pStyle w:val="a7"/>
                              <w:ind w:left="720"/>
                              <w:rPr>
                                <w:b w:val="0"/>
                                <w:color w:val="FFFF99"/>
                                <w:sz w:val="144"/>
                                <w:szCs w:val="144"/>
                                <w14:shadow w14:blurRad="63500" w14:dist="0" w14:dir="3600000" w14:sx="100000" w14:sy="100000" w14:kx="0" w14:ky="0" w14:algn="tl">
                                  <w14:srgbClr w14:val="000000">
                                    <w14:alpha w14:val="30000"/>
                                  </w14:srgbClr>
                                </w14:shadow>
                                <w14:textOutline w14:w="18415" w14:cap="flat" w14:cmpd="sng" w14:algn="ctr">
                                  <w14:solidFill>
                                    <w14:schemeClr w14:val="accent2">
                                      <w14:lumMod w14:val="75000"/>
                                    </w14:schemeClr>
                                  </w14:solidFill>
                                  <w14:prstDash w14:val="solid"/>
                                  <w14:round/>
                                </w14:textOutline>
                              </w:rPr>
                            </w:pPr>
                            <w:r w:rsidRPr="00AD47AB">
                              <w:rPr>
                                <w:b w:val="0"/>
                                <w:color w:val="92D050"/>
                                <w:sz w:val="160"/>
                                <w:szCs w:val="144"/>
                                <w14:shadow w14:blurRad="63500" w14:dist="0" w14:dir="3600000" w14:sx="100000" w14:sy="100000" w14:kx="0" w14:ky="0" w14:algn="tl">
                                  <w14:srgbClr w14:val="000000">
                                    <w14:alpha w14:val="30000"/>
                                  </w14:srgbClr>
                                </w14:shadow>
                                <w14:textOutline w14:w="18415" w14:cap="flat" w14:cmpd="sng" w14:algn="ctr">
                                  <w14:solidFill>
                                    <w14:schemeClr w14:val="accent2">
                                      <w14:lumMod w14:val="75000"/>
                                    </w14:schemeClr>
                                  </w14:solidFill>
                                  <w14:prstDash w14:val="solid"/>
                                  <w14:round/>
                                </w14:textOutline>
                              </w:rPr>
                              <w:t>ECOLOGY</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isometricOffAxis2Left"/>
                          <a:lightRig rig="soft" dir="tl">
                            <a:rot lat="0" lon="0" rev="0"/>
                          </a:lightRig>
                        </a:scene3d>
                        <a:sp3d contourW="25400" prstMaterial="matte">
                          <a:bevelT w="25400" h="55880" prst="artDeco"/>
                          <a:contourClr>
                            <a:schemeClr val="accent2">
                              <a:tint val="20000"/>
                            </a:schemeClr>
                          </a:contourClr>
                        </a:sp3d>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" fillcolor="#be124f" strokecolor="#b2b2b2 [3205]" strokeweight="2pt">
                <v:textbox style="mso-fit-shape-to-text:t">
                  <w:txbxContent>
                    <w:p w:rsidR="00CB1732" w:rsidRPr="002B330A" w:rsidRDefault="00CB1732" w:rsidP="00D52669">
                      <w:pPr>
                        <w:pStyle w:val="TOCHeading"/>
                        <w:ind w:left="720"/>
                        <w:rPr>
                          <w:b w:val="0"/>
                          <w:color w:val="FFFF99"/>
                          <w:sz w:val="144"/>
                          <w:szCs w:val="144"/>
                          <w14:shadow w14:blurRad="63500" w14:dist="0" w14:dir="3600000" w14:sx="100000" w14:sy="100000" w14:kx="0" w14:ky="0" w14:algn="tl">
                            <w14:srgbClr w14:val="000000">
                              <w14:alpha w14:val="30000"/>
                            </w14:srgbClr>
                          </w14:shadow>
                          <w14:textOutline w14:w="18415" w14:cap="flat" w14:cmpd="sng" w14:algn="ctr">
                            <w14:solidFill>
                              <w14:schemeClr w14:val="accent2">
                                <w14:lumMod w14:val="75000"/>
                              </w14:schemeClr>
                            </w14:solidFill>
                            <w14:prstDash w14:val="solid"/>
                            <w14:round/>
                          </w14:textOutline>
                        </w:rPr>
                      </w:pPr>
                      <w:r w:rsidRPr="00AD47AB">
                        <w:rPr>
                          <w:b w:val="0"/>
                          <w:color w:val="92D050"/>
                          <w:sz w:val="160"/>
                          <w:szCs w:val="144"/>
                          <w14:shadow w14:blurRad="63500" w14:dist="0" w14:dir="3600000" w14:sx="100000" w14:sy="100000" w14:kx="0" w14:ky="0" w14:algn="tl">
                            <w14:srgbClr w14:val="000000">
                              <w14:alpha w14:val="30000"/>
                            </w14:srgbClr>
                          </w14:shadow>
                          <w14:textOutline w14:w="18415" w14:cap="flat" w14:cmpd="sng" w14:algn="ctr">
                            <w14:solidFill>
                              <w14:schemeClr w14:val="accent2">
                                <w14:lumMod w14:val="75000"/>
                              </w14:schemeClr>
                            </w14:solidFill>
                            <w14:prstDash w14:val="solid"/>
                            <w14:round/>
                          </w14:textOutline>
                        </w:rPr>
                        <w:t>ECOLOGY</w:t>
                      </w:r>
                    </w:p>
                  </w:txbxContent>
                </v:textbox>
                <w10:wrap type="square"/>
              </v:shape>
            </w:pict>
          </mc:Fallback>
        </mc:AlternateContent>
      </w:r>
      <w:r w:rsidR="00D52669">
        <w:rPr>
          <w:noProof/>
          <w:lang w:eastAsia="el-GR"/>
        </w:rPr>
        <mc:AlternateContent>
          <mc:Choice Requires="wps">
            <w:drawing>
              <wp:anchor distT="0" distB="0" distL="114300" distR="114300" simplePos="0" relativeHeight="251661312" behindDoc="0" locked="0" layoutInCell="1" allowOverlap="1" wp14:anchorId="3DBD88CB" wp14:editId="2B35AFC2">
                <wp:simplePos x="0" y="0"/>
                <wp:positionH relativeFrom="column">
                  <wp:posOffset>-4000500</wp:posOffset>
                </wp:positionH>
                <wp:positionV relativeFrom="paragraph">
                  <wp:posOffset>152400</wp:posOffset>
                </wp:positionV>
                <wp:extent cx="4014470" cy="1800225"/>
                <wp:effectExtent l="0" t="0" r="0" b="0"/>
                <wp:wrapNone/>
                <wp:docPr id="8" name="Text Box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D52669" w:rsidRPr="00D52669" w:rsidRDefault="00D52669" w:rsidP="00D52669">
                            <w:pPr>
                              <w:jc w:val="center"/>
                              <w:rPr>
                                <w:b/>
                                <w:noProof/>
                                <w:sz w:val="72"/>
                                <w:szCs w:val="72"/>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glow" dir="tl">
                            <a:rot lat="0" lon="0" rev="5400000"/>
                          </a:lightRig>
                        </a:scene3d>
                        <a:sp3d contourW="12700">
                          <a:bevelT w="25400" h="25400"/>
                          <a:contourClr>
                            <a:schemeClr val="accent6">
                              <a:shade val="73000"/>
                            </a:schemeClr>
                          </a:contourClr>
                        </a:sp3d>
                      </wps:bodyPr>
                    </wps:wsp>
                  </a:graphicData>
                </a:graphic>
              </wp:anchor>
            </w:drawing>
          </mc:Choice>
          <mc:Fallback>
            <w:pict>
              <v:shape id="Text Box 8" o:spid="_x0000_s1027" type="#_x0000_t202" style="position:absolute;margin-left:-315pt;margin-top:12pt;width:316.1pt;height:141.75pt;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" filled="f" stroked="f">
                <v:textbox style="mso-fit-shape-to-text:t">
                  <w:txbxContent>
                    <w:p w:rsidR="00D52669" w:rsidRPr="00D52669" w:rsidRDefault="00D52669" w:rsidP="00D52669">
                      <w:pPr>
                        <w:jc w:val="center"/>
                        <w:rPr>
                          <w:b/>
                          <w:noProof/>
                          <w:sz w:val="72"/>
                          <w:szCs w:val="72"/>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pPr>
                    </w:p>
                  </w:txbxContent>
                </v:textbox>
              </v:shape>
            </w:pict>
          </mc:Fallback>
        </mc:AlternateContent>
      </w:r>
      <w:r w:rsidR="00D52669">
        <w:rPr>
          <w:noProof/>
          <w:lang w:eastAsia="el-GR"/>
        </w:rPr>
        <mc:AlternateContent>
          <mc:Choice Requires="wps">
            <w:drawing>
              <wp:anchor distT="0" distB="0" distL="114300" distR="114300" simplePos="0" relativeHeight="251663360" behindDoc="0" locked="0" layoutInCell="1" allowOverlap="1" wp14:anchorId="62BA8711" wp14:editId="28DC7F1A">
                <wp:simplePos x="0" y="0"/>
                <wp:positionH relativeFrom="column">
                  <wp:posOffset>-3848100</wp:posOffset>
                </wp:positionH>
                <wp:positionV relativeFrom="paragraph">
                  <wp:posOffset>304800</wp:posOffset>
                </wp:positionV>
                <wp:extent cx="880110" cy="1207770"/>
                <wp:effectExtent l="0" t="0" r="0" b="0"/>
                <wp:wrapNone/>
                <wp:docPr id="9" name="Text Box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D52669" w:rsidRPr="00D52669" w:rsidRDefault="00D52669" w:rsidP="00D52669">
                            <w:pPr>
                              <w:jc w:val="center"/>
                              <w:rPr>
                                <w:b/>
                                <w:noProof/>
                                <w:sz w:val="72"/>
                                <w:szCs w:val="72"/>
                                <w14:shadow w14:blurRad="55003" w14:dist="50800" w14:dir="5400000" w14:sx="100000" w14:sy="100000" w14:kx="0" w14:ky="0" w14:algn="tl">
                                  <w14:srgbClr w14:val="000000">
                                    <w14:alpha w14:val="67000"/>
                                  </w14:srgbClr>
                                </w14:shadow>
                                <w14:textOutline w14:w="1778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 Box 9" o:spid="_x0000_s1028" type="#_x0000_t202" style="position:absolute;margin-left:-303pt;margin-top:24pt;width:69.3pt;height:95.1pt;z-index:2516633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" filled="f" stroked="f">
                <v:textbox style="mso-fit-shape-to-text:t">
                  <w:txbxContent>
                    <w:p w:rsidR="00D52669" w:rsidRPr="00D52669" w:rsidRDefault="00D52669" w:rsidP="00D52669">
                      <w:pPr>
                        <w:jc w:val="center"/>
                        <w:rPr>
                          <w:b/>
                          <w:noProof/>
                          <w:sz w:val="72"/>
                          <w:szCs w:val="72"/>
                          <w14:shadow w14:blurRad="55003" w14:dist="50800" w14:dir="5400000" w14:sx="100000" w14:sy="100000" w14:kx="0" w14:ky="0" w14:algn="tl">
                            <w14:srgbClr w14:val="000000">
                              <w14:alpha w14:val="67000"/>
                            </w14:srgbClr>
                          </w14:shadow>
                          <w14:textOutline w14:w="1778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pPr>
                    </w:p>
                  </w:txbxContent>
                </v:textbox>
              </v:shape>
            </w:pict>
          </mc:Fallback>
        </mc:AlternateContent>
      </w:r>
    </w:p>
    <w:p w:rsidR="00E86CED" w:rsidRDefault="00E86CED" w:rsidP="00E86CED">
      <w:pPr>
        <w:ind w:firstLine="0"/>
      </w:pPr>
    </w:p>
    <w:p w:rsidR="00E86CED" w:rsidRDefault="00E86CED" w:rsidP="00E86CED">
      <w:pPr>
        <w:ind w:firstLine="0"/>
      </w:pPr>
    </w:p>
    <w:p w:rsidR="00E86CED" w:rsidRDefault="00E86CED" w:rsidP="00E86CED">
      <w:pPr>
        <w:ind w:firstLine="0"/>
      </w:pPr>
    </w:p>
    <w:p w:rsidR="00E86CED" w:rsidRDefault="00E86CED" w:rsidP="00E86CED">
      <w:pPr>
        <w:ind w:firstLine="0"/>
      </w:pPr>
    </w:p>
    <w:p w:rsidR="00E86CED" w:rsidRDefault="00E86CED" w:rsidP="00E86CED">
      <w:pPr>
        <w:ind w:firstLine="0"/>
      </w:pPr>
    </w:p>
    <w:p w:rsidR="00E86CED" w:rsidRDefault="00E86CED" w:rsidP="00E86CED">
      <w:pPr>
        <w:ind w:firstLine="0"/>
      </w:pPr>
    </w:p>
    <w:p w:rsidR="00E86CED" w:rsidRDefault="00E86CED" w:rsidP="00E86CED">
      <w:pPr>
        <w:ind w:firstLine="0"/>
      </w:pPr>
    </w:p>
    <w:sdt>
      <w:sdtPr>
        <w:rPr>
          <w:rFonts w:ascii="Times New Roman" w:eastAsiaTheme="minorHAnsi" w:hAnsi="Times New Roman" w:cstheme="minorBidi"/>
          <w:b w:val="0"/>
          <w:bCs w:val="0"/>
          <w:color w:val="auto"/>
          <w:sz w:val="22"/>
          <w:szCs w:val="22"/>
          <w:lang w:val="el-GR" w:eastAsia="en-US"/>
        </w:rPr>
        <w:id w:val="1812517844"/>
        <w:docPartObj>
          <w:docPartGallery w:val="Table of Contents"/>
          <w:docPartUnique/>
        </w:docPartObj>
      </w:sdtPr>
      <w:sdtEndPr>
        <w:rPr>
          <w:noProof/>
        </w:rPr>
      </w:sdtEndPr>
      <w:sdtContent>
        <w:p w:rsidR="00E86CED" w:rsidRDefault="00E86CED">
          <w:pPr>
            <w:pStyle w:val="a7"/>
          </w:pPr>
          <w:r>
            <w:t>Contents</w:t>
          </w:r>
        </w:p>
        <w:p w:rsidR="00E86CED" w:rsidRDefault="00E86CED">
          <w:pPr>
            <w:pStyle w:val="10"/>
            <w:tabs>
              <w:tab w:val="right" w:leader="dot" w:pos="9060"/>
            </w:tabs>
            <w:rPr>
              <w:rFonts w:asciiTheme="minorHAnsi" w:eastAsiaTheme="minorEastAsia" w:hAnsiTheme="minorHAnsi"/>
              <w:noProof/>
              <w:lang w:eastAsia="el-GR"/>
            </w:rPr>
          </w:pPr>
          <w:r>
            <w:fldChar w:fldCharType="begin"/>
          </w:r>
          <w:r>
            <w:instrText xml:space="preserve"> TOC \o "1-3" \h \z \u </w:instrText>
          </w:r>
          <w:r>
            <w:fldChar w:fldCharType="separate"/>
          </w:r>
          <w:hyperlink w:anchor="_Toc509868329" w:history="1">
            <w:r w:rsidRPr="00B15F17">
              <w:rPr>
                <w:rStyle w:val="-"/>
                <w:rFonts w:ascii="Arial" w:hAnsi="Arial"/>
                <w:noProof/>
                <w:lang w:val="en-US"/>
              </w:rPr>
              <w:t>Ecology</w:t>
            </w:r>
            <w:r>
              <w:rPr>
                <w:noProof/>
                <w:webHidden/>
              </w:rPr>
              <w:tab/>
            </w:r>
            <w:r>
              <w:rPr>
                <w:noProof/>
                <w:webHidden/>
              </w:rPr>
              <w:fldChar w:fldCharType="begin"/>
            </w:r>
            <w:r>
              <w:rPr>
                <w:noProof/>
                <w:webHidden/>
              </w:rPr>
              <w:instrText xml:space="preserve"> PAGEREF _Toc509868329 \h </w:instrText>
            </w:r>
            <w:r>
              <w:rPr>
                <w:noProof/>
                <w:webHidden/>
              </w:rPr>
            </w:r>
            <w:r>
              <w:rPr>
                <w:noProof/>
                <w:webHidden/>
              </w:rPr>
              <w:fldChar w:fldCharType="separate"/>
            </w:r>
            <w:r>
              <w:rPr>
                <w:noProof/>
                <w:webHidden/>
              </w:rPr>
              <w:t>2</w:t>
            </w:r>
            <w:r>
              <w:rPr>
                <w:noProof/>
                <w:webHidden/>
              </w:rPr>
              <w:fldChar w:fldCharType="end"/>
            </w:r>
          </w:hyperlink>
        </w:p>
        <w:p w:rsidR="00E86CED" w:rsidRDefault="00D508D2">
          <w:pPr>
            <w:pStyle w:val="20"/>
            <w:tabs>
              <w:tab w:val="right" w:leader="dot" w:pos="9060"/>
            </w:tabs>
            <w:rPr>
              <w:rFonts w:asciiTheme="minorHAnsi" w:eastAsiaTheme="minorEastAsia" w:hAnsiTheme="minorHAnsi"/>
              <w:noProof/>
              <w:lang w:eastAsia="el-GR"/>
            </w:rPr>
          </w:pPr>
          <w:hyperlink w:anchor="_Toc509868330" w:history="1">
            <w:r w:rsidR="00E86CED" w:rsidRPr="00B15F17">
              <w:rPr>
                <w:rStyle w:val="-"/>
                <w:noProof/>
                <w:lang w:val="en-US"/>
              </w:rPr>
              <w:t>Heading  2</w:t>
            </w:r>
            <w:r w:rsidR="00E86CED">
              <w:rPr>
                <w:noProof/>
                <w:webHidden/>
              </w:rPr>
              <w:tab/>
            </w:r>
            <w:r w:rsidR="00E86CED">
              <w:rPr>
                <w:noProof/>
                <w:webHidden/>
              </w:rPr>
              <w:fldChar w:fldCharType="begin"/>
            </w:r>
            <w:r w:rsidR="00E86CED">
              <w:rPr>
                <w:noProof/>
                <w:webHidden/>
              </w:rPr>
              <w:instrText xml:space="preserve"> PAGEREF _Toc509868330 \h </w:instrText>
            </w:r>
            <w:r w:rsidR="00E86CED">
              <w:rPr>
                <w:noProof/>
                <w:webHidden/>
              </w:rPr>
            </w:r>
            <w:r w:rsidR="00E86CED">
              <w:rPr>
                <w:noProof/>
                <w:webHidden/>
              </w:rPr>
              <w:fldChar w:fldCharType="separate"/>
            </w:r>
            <w:r w:rsidR="00E86CED">
              <w:rPr>
                <w:noProof/>
                <w:webHidden/>
              </w:rPr>
              <w:t>2</w:t>
            </w:r>
            <w:r w:rsidR="00E86CED">
              <w:rPr>
                <w:noProof/>
                <w:webHidden/>
              </w:rPr>
              <w:fldChar w:fldCharType="end"/>
            </w:r>
          </w:hyperlink>
        </w:p>
        <w:p w:rsidR="00E86CED" w:rsidRDefault="00D508D2">
          <w:pPr>
            <w:pStyle w:val="10"/>
            <w:tabs>
              <w:tab w:val="right" w:leader="dot" w:pos="9060"/>
            </w:tabs>
            <w:rPr>
              <w:rFonts w:asciiTheme="minorHAnsi" w:eastAsiaTheme="minorEastAsia" w:hAnsiTheme="minorHAnsi"/>
              <w:noProof/>
              <w:lang w:eastAsia="el-GR"/>
            </w:rPr>
          </w:pPr>
          <w:hyperlink w:anchor="_Toc509868331" w:history="1">
            <w:r w:rsidR="00E86CED" w:rsidRPr="00B15F17">
              <w:rPr>
                <w:rStyle w:val="-"/>
                <w:rFonts w:ascii="Arial" w:hAnsi="Arial"/>
                <w:noProof/>
                <w:lang w:val="en-US"/>
              </w:rPr>
              <w:t>Biome</w:t>
            </w:r>
            <w:r w:rsidR="00E86CED">
              <w:rPr>
                <w:noProof/>
                <w:webHidden/>
              </w:rPr>
              <w:tab/>
            </w:r>
            <w:r w:rsidR="00E86CED">
              <w:rPr>
                <w:noProof/>
                <w:webHidden/>
              </w:rPr>
              <w:fldChar w:fldCharType="begin"/>
            </w:r>
            <w:r w:rsidR="00E86CED">
              <w:rPr>
                <w:noProof/>
                <w:webHidden/>
              </w:rPr>
              <w:instrText xml:space="preserve"> PAGEREF _Toc509868331 \h </w:instrText>
            </w:r>
            <w:r w:rsidR="00E86CED">
              <w:rPr>
                <w:noProof/>
                <w:webHidden/>
              </w:rPr>
            </w:r>
            <w:r w:rsidR="00E86CED">
              <w:rPr>
                <w:noProof/>
                <w:webHidden/>
              </w:rPr>
              <w:fldChar w:fldCharType="separate"/>
            </w:r>
            <w:r w:rsidR="00E86CED">
              <w:rPr>
                <w:noProof/>
                <w:webHidden/>
              </w:rPr>
              <w:t>3</w:t>
            </w:r>
            <w:r w:rsidR="00E86CED">
              <w:rPr>
                <w:noProof/>
                <w:webHidden/>
              </w:rPr>
              <w:fldChar w:fldCharType="end"/>
            </w:r>
          </w:hyperlink>
        </w:p>
        <w:p w:rsidR="00E86CED" w:rsidRDefault="00D508D2">
          <w:pPr>
            <w:pStyle w:val="20"/>
            <w:tabs>
              <w:tab w:val="right" w:leader="dot" w:pos="9060"/>
            </w:tabs>
            <w:rPr>
              <w:rFonts w:asciiTheme="minorHAnsi" w:eastAsiaTheme="minorEastAsia" w:hAnsiTheme="minorHAnsi"/>
              <w:noProof/>
              <w:lang w:eastAsia="el-GR"/>
            </w:rPr>
          </w:pPr>
          <w:hyperlink w:anchor="_Toc509868332" w:history="1">
            <w:r w:rsidR="00E86CED" w:rsidRPr="00B15F17">
              <w:rPr>
                <w:rStyle w:val="-"/>
                <w:noProof/>
                <w:lang w:val="en-US"/>
              </w:rPr>
              <w:t>Heading  2</w:t>
            </w:r>
            <w:r w:rsidR="00E86CED">
              <w:rPr>
                <w:noProof/>
                <w:webHidden/>
              </w:rPr>
              <w:tab/>
            </w:r>
            <w:r w:rsidR="00E86CED">
              <w:rPr>
                <w:noProof/>
                <w:webHidden/>
              </w:rPr>
              <w:fldChar w:fldCharType="begin"/>
            </w:r>
            <w:r w:rsidR="00E86CED">
              <w:rPr>
                <w:noProof/>
                <w:webHidden/>
              </w:rPr>
              <w:instrText xml:space="preserve"> PAGEREF _Toc509868332 \h </w:instrText>
            </w:r>
            <w:r w:rsidR="00E86CED">
              <w:rPr>
                <w:noProof/>
                <w:webHidden/>
              </w:rPr>
            </w:r>
            <w:r w:rsidR="00E86CED">
              <w:rPr>
                <w:noProof/>
                <w:webHidden/>
              </w:rPr>
              <w:fldChar w:fldCharType="separate"/>
            </w:r>
            <w:r w:rsidR="00E86CED">
              <w:rPr>
                <w:noProof/>
                <w:webHidden/>
              </w:rPr>
              <w:t>3</w:t>
            </w:r>
            <w:r w:rsidR="00E86CED">
              <w:rPr>
                <w:noProof/>
                <w:webHidden/>
              </w:rPr>
              <w:fldChar w:fldCharType="end"/>
            </w:r>
          </w:hyperlink>
        </w:p>
        <w:p w:rsidR="00E86CED" w:rsidRDefault="00D508D2">
          <w:pPr>
            <w:pStyle w:val="10"/>
            <w:tabs>
              <w:tab w:val="right" w:leader="dot" w:pos="9060"/>
            </w:tabs>
            <w:rPr>
              <w:rFonts w:asciiTheme="minorHAnsi" w:eastAsiaTheme="minorEastAsia" w:hAnsiTheme="minorHAnsi"/>
              <w:noProof/>
              <w:lang w:eastAsia="el-GR"/>
            </w:rPr>
          </w:pPr>
          <w:hyperlink w:anchor="_Toc509868333" w:history="1">
            <w:r w:rsidR="00E86CED" w:rsidRPr="00B15F17">
              <w:rPr>
                <w:rStyle w:val="-"/>
                <w:rFonts w:ascii="Arial" w:hAnsi="Arial"/>
                <w:noProof/>
                <w:lang w:val="en-US"/>
              </w:rPr>
              <w:t>Biosphere</w:t>
            </w:r>
            <w:r w:rsidR="00E86CED">
              <w:rPr>
                <w:noProof/>
                <w:webHidden/>
              </w:rPr>
              <w:tab/>
            </w:r>
            <w:r w:rsidR="00E86CED">
              <w:rPr>
                <w:noProof/>
                <w:webHidden/>
              </w:rPr>
              <w:fldChar w:fldCharType="begin"/>
            </w:r>
            <w:r w:rsidR="00E86CED">
              <w:rPr>
                <w:noProof/>
                <w:webHidden/>
              </w:rPr>
              <w:instrText xml:space="preserve"> PAGEREF _Toc509868333 \h </w:instrText>
            </w:r>
            <w:r w:rsidR="00E86CED">
              <w:rPr>
                <w:noProof/>
                <w:webHidden/>
              </w:rPr>
            </w:r>
            <w:r w:rsidR="00E86CED">
              <w:rPr>
                <w:noProof/>
                <w:webHidden/>
              </w:rPr>
              <w:fldChar w:fldCharType="separate"/>
            </w:r>
            <w:r w:rsidR="00E86CED">
              <w:rPr>
                <w:noProof/>
                <w:webHidden/>
              </w:rPr>
              <w:t>4</w:t>
            </w:r>
            <w:r w:rsidR="00E86CED">
              <w:rPr>
                <w:noProof/>
                <w:webHidden/>
              </w:rPr>
              <w:fldChar w:fldCharType="end"/>
            </w:r>
          </w:hyperlink>
        </w:p>
        <w:p w:rsidR="00E86CED" w:rsidRDefault="00D508D2">
          <w:pPr>
            <w:pStyle w:val="20"/>
            <w:tabs>
              <w:tab w:val="right" w:leader="dot" w:pos="9060"/>
            </w:tabs>
            <w:rPr>
              <w:rFonts w:asciiTheme="minorHAnsi" w:eastAsiaTheme="minorEastAsia" w:hAnsiTheme="minorHAnsi"/>
              <w:noProof/>
              <w:lang w:eastAsia="el-GR"/>
            </w:rPr>
          </w:pPr>
          <w:hyperlink w:anchor="_Toc509868334" w:history="1">
            <w:r w:rsidR="00E86CED" w:rsidRPr="00B15F17">
              <w:rPr>
                <w:rStyle w:val="-"/>
                <w:noProof/>
                <w:lang w:val="en-US"/>
              </w:rPr>
              <w:t>Heading  2</w:t>
            </w:r>
            <w:r w:rsidR="00E86CED">
              <w:rPr>
                <w:noProof/>
                <w:webHidden/>
              </w:rPr>
              <w:tab/>
            </w:r>
            <w:r w:rsidR="00E86CED">
              <w:rPr>
                <w:noProof/>
                <w:webHidden/>
              </w:rPr>
              <w:fldChar w:fldCharType="begin"/>
            </w:r>
            <w:r w:rsidR="00E86CED">
              <w:rPr>
                <w:noProof/>
                <w:webHidden/>
              </w:rPr>
              <w:instrText xml:space="preserve"> PAGEREF _Toc509868334 \h </w:instrText>
            </w:r>
            <w:r w:rsidR="00E86CED">
              <w:rPr>
                <w:noProof/>
                <w:webHidden/>
              </w:rPr>
            </w:r>
            <w:r w:rsidR="00E86CED">
              <w:rPr>
                <w:noProof/>
                <w:webHidden/>
              </w:rPr>
              <w:fldChar w:fldCharType="separate"/>
            </w:r>
            <w:r w:rsidR="00E86CED">
              <w:rPr>
                <w:noProof/>
                <w:webHidden/>
              </w:rPr>
              <w:t>4</w:t>
            </w:r>
            <w:r w:rsidR="00E86CED">
              <w:rPr>
                <w:noProof/>
                <w:webHidden/>
              </w:rPr>
              <w:fldChar w:fldCharType="end"/>
            </w:r>
          </w:hyperlink>
        </w:p>
        <w:p w:rsidR="00E86CED" w:rsidRDefault="00D508D2">
          <w:pPr>
            <w:pStyle w:val="10"/>
            <w:tabs>
              <w:tab w:val="right" w:leader="dot" w:pos="9060"/>
            </w:tabs>
            <w:rPr>
              <w:rFonts w:asciiTheme="minorHAnsi" w:eastAsiaTheme="minorEastAsia" w:hAnsiTheme="minorHAnsi"/>
              <w:noProof/>
              <w:lang w:eastAsia="el-GR"/>
            </w:rPr>
          </w:pPr>
          <w:hyperlink w:anchor="_Toc509868335" w:history="1">
            <w:r w:rsidR="00E86CED" w:rsidRPr="00B15F17">
              <w:rPr>
                <w:rStyle w:val="-"/>
                <w:rFonts w:ascii="Arial" w:hAnsi="Arial"/>
                <w:noProof/>
                <w:lang w:val="en-US"/>
              </w:rPr>
              <w:t>Individual ecology</w:t>
            </w:r>
            <w:r w:rsidR="00E86CED">
              <w:rPr>
                <w:noProof/>
                <w:webHidden/>
              </w:rPr>
              <w:tab/>
            </w:r>
            <w:r w:rsidR="00E86CED">
              <w:rPr>
                <w:noProof/>
                <w:webHidden/>
              </w:rPr>
              <w:fldChar w:fldCharType="begin"/>
            </w:r>
            <w:r w:rsidR="00E86CED">
              <w:rPr>
                <w:noProof/>
                <w:webHidden/>
              </w:rPr>
              <w:instrText xml:space="preserve"> PAGEREF _Toc509868335 \h </w:instrText>
            </w:r>
            <w:r w:rsidR="00E86CED">
              <w:rPr>
                <w:noProof/>
                <w:webHidden/>
              </w:rPr>
            </w:r>
            <w:r w:rsidR="00E86CED">
              <w:rPr>
                <w:noProof/>
                <w:webHidden/>
              </w:rPr>
              <w:fldChar w:fldCharType="separate"/>
            </w:r>
            <w:r w:rsidR="00E86CED">
              <w:rPr>
                <w:noProof/>
                <w:webHidden/>
              </w:rPr>
              <w:t>5</w:t>
            </w:r>
            <w:r w:rsidR="00E86CED">
              <w:rPr>
                <w:noProof/>
                <w:webHidden/>
              </w:rPr>
              <w:fldChar w:fldCharType="end"/>
            </w:r>
          </w:hyperlink>
        </w:p>
        <w:p w:rsidR="00E86CED" w:rsidRDefault="00D508D2">
          <w:pPr>
            <w:pStyle w:val="20"/>
            <w:tabs>
              <w:tab w:val="right" w:leader="dot" w:pos="9060"/>
            </w:tabs>
            <w:rPr>
              <w:rFonts w:asciiTheme="minorHAnsi" w:eastAsiaTheme="minorEastAsia" w:hAnsiTheme="minorHAnsi"/>
              <w:noProof/>
              <w:lang w:eastAsia="el-GR"/>
            </w:rPr>
          </w:pPr>
          <w:hyperlink w:anchor="_Toc509868336" w:history="1">
            <w:r w:rsidR="00E86CED" w:rsidRPr="00B15F17">
              <w:rPr>
                <w:rStyle w:val="-"/>
                <w:noProof/>
                <w:lang w:val="en-US"/>
              </w:rPr>
              <w:t>Heading 2</w:t>
            </w:r>
            <w:r w:rsidR="00E86CED">
              <w:rPr>
                <w:noProof/>
                <w:webHidden/>
              </w:rPr>
              <w:tab/>
            </w:r>
            <w:r w:rsidR="00E86CED">
              <w:rPr>
                <w:noProof/>
                <w:webHidden/>
              </w:rPr>
              <w:fldChar w:fldCharType="begin"/>
            </w:r>
            <w:r w:rsidR="00E86CED">
              <w:rPr>
                <w:noProof/>
                <w:webHidden/>
              </w:rPr>
              <w:instrText xml:space="preserve"> PAGEREF _Toc509868336 \h </w:instrText>
            </w:r>
            <w:r w:rsidR="00E86CED">
              <w:rPr>
                <w:noProof/>
                <w:webHidden/>
              </w:rPr>
            </w:r>
            <w:r w:rsidR="00E86CED">
              <w:rPr>
                <w:noProof/>
                <w:webHidden/>
              </w:rPr>
              <w:fldChar w:fldCharType="separate"/>
            </w:r>
            <w:r w:rsidR="00E86CED">
              <w:rPr>
                <w:noProof/>
                <w:webHidden/>
              </w:rPr>
              <w:t>5</w:t>
            </w:r>
            <w:r w:rsidR="00E86CED">
              <w:rPr>
                <w:noProof/>
                <w:webHidden/>
              </w:rPr>
              <w:fldChar w:fldCharType="end"/>
            </w:r>
          </w:hyperlink>
        </w:p>
        <w:p w:rsidR="00E86CED" w:rsidRDefault="00D508D2">
          <w:pPr>
            <w:pStyle w:val="10"/>
            <w:tabs>
              <w:tab w:val="right" w:leader="dot" w:pos="9060"/>
            </w:tabs>
            <w:rPr>
              <w:rFonts w:asciiTheme="minorHAnsi" w:eastAsiaTheme="minorEastAsia" w:hAnsiTheme="minorHAnsi"/>
              <w:noProof/>
              <w:lang w:eastAsia="el-GR"/>
            </w:rPr>
          </w:pPr>
          <w:hyperlink w:anchor="_Toc509868337" w:history="1">
            <w:r w:rsidR="00E86CED" w:rsidRPr="00B15F17">
              <w:rPr>
                <w:rStyle w:val="-"/>
                <w:rFonts w:ascii="Arial" w:hAnsi="Arial"/>
                <w:noProof/>
                <w:lang w:val="en-US"/>
              </w:rPr>
              <w:t>Biodiversity</w:t>
            </w:r>
            <w:r w:rsidR="00E86CED">
              <w:rPr>
                <w:noProof/>
                <w:webHidden/>
              </w:rPr>
              <w:tab/>
            </w:r>
            <w:r w:rsidR="00E86CED">
              <w:rPr>
                <w:noProof/>
                <w:webHidden/>
              </w:rPr>
              <w:fldChar w:fldCharType="begin"/>
            </w:r>
            <w:r w:rsidR="00E86CED">
              <w:rPr>
                <w:noProof/>
                <w:webHidden/>
              </w:rPr>
              <w:instrText xml:space="preserve"> PAGEREF _Toc509868337 \h </w:instrText>
            </w:r>
            <w:r w:rsidR="00E86CED">
              <w:rPr>
                <w:noProof/>
                <w:webHidden/>
              </w:rPr>
            </w:r>
            <w:r w:rsidR="00E86CED">
              <w:rPr>
                <w:noProof/>
                <w:webHidden/>
              </w:rPr>
              <w:fldChar w:fldCharType="separate"/>
            </w:r>
            <w:r w:rsidR="00E86CED">
              <w:rPr>
                <w:noProof/>
                <w:webHidden/>
              </w:rPr>
              <w:t>6</w:t>
            </w:r>
            <w:r w:rsidR="00E86CED">
              <w:rPr>
                <w:noProof/>
                <w:webHidden/>
              </w:rPr>
              <w:fldChar w:fldCharType="end"/>
            </w:r>
          </w:hyperlink>
        </w:p>
        <w:p w:rsidR="00E86CED" w:rsidRDefault="00D508D2">
          <w:pPr>
            <w:pStyle w:val="20"/>
            <w:tabs>
              <w:tab w:val="right" w:leader="dot" w:pos="9060"/>
            </w:tabs>
            <w:rPr>
              <w:rFonts w:asciiTheme="minorHAnsi" w:eastAsiaTheme="minorEastAsia" w:hAnsiTheme="minorHAnsi"/>
              <w:noProof/>
              <w:lang w:eastAsia="el-GR"/>
            </w:rPr>
          </w:pPr>
          <w:hyperlink w:anchor="_Toc509868338" w:history="1">
            <w:r w:rsidR="00E86CED" w:rsidRPr="00B15F17">
              <w:rPr>
                <w:rStyle w:val="-"/>
                <w:noProof/>
                <w:lang w:val="en-US"/>
              </w:rPr>
              <w:t>Heading  2</w:t>
            </w:r>
            <w:r w:rsidR="00E86CED">
              <w:rPr>
                <w:noProof/>
                <w:webHidden/>
              </w:rPr>
              <w:tab/>
            </w:r>
            <w:r w:rsidR="00E86CED">
              <w:rPr>
                <w:noProof/>
                <w:webHidden/>
              </w:rPr>
              <w:fldChar w:fldCharType="begin"/>
            </w:r>
            <w:r w:rsidR="00E86CED">
              <w:rPr>
                <w:noProof/>
                <w:webHidden/>
              </w:rPr>
              <w:instrText xml:space="preserve"> PAGEREF _Toc509868338 \h </w:instrText>
            </w:r>
            <w:r w:rsidR="00E86CED">
              <w:rPr>
                <w:noProof/>
                <w:webHidden/>
              </w:rPr>
            </w:r>
            <w:r w:rsidR="00E86CED">
              <w:rPr>
                <w:noProof/>
                <w:webHidden/>
              </w:rPr>
              <w:fldChar w:fldCharType="separate"/>
            </w:r>
            <w:r w:rsidR="00E86CED">
              <w:rPr>
                <w:noProof/>
                <w:webHidden/>
              </w:rPr>
              <w:t>6</w:t>
            </w:r>
            <w:r w:rsidR="00E86CED">
              <w:rPr>
                <w:noProof/>
                <w:webHidden/>
              </w:rPr>
              <w:fldChar w:fldCharType="end"/>
            </w:r>
          </w:hyperlink>
        </w:p>
        <w:p w:rsidR="00E86CED" w:rsidRDefault="00D508D2">
          <w:pPr>
            <w:pStyle w:val="10"/>
            <w:tabs>
              <w:tab w:val="right" w:leader="dot" w:pos="9060"/>
            </w:tabs>
            <w:rPr>
              <w:rFonts w:asciiTheme="minorHAnsi" w:eastAsiaTheme="minorEastAsia" w:hAnsiTheme="minorHAnsi"/>
              <w:noProof/>
              <w:lang w:eastAsia="el-GR"/>
            </w:rPr>
          </w:pPr>
          <w:hyperlink w:anchor="_Toc509868339" w:history="1">
            <w:r w:rsidR="00E86CED" w:rsidRPr="00B15F17">
              <w:rPr>
                <w:rStyle w:val="-"/>
                <w:noProof/>
                <w:lang w:eastAsia="el-GR"/>
              </w:rPr>
              <w:t>Η ΟΙΚΟΓΕΝΕΙΑ ΜΟΥ</w:t>
            </w:r>
            <w:r w:rsidR="00E86CED">
              <w:rPr>
                <w:noProof/>
                <w:webHidden/>
              </w:rPr>
              <w:tab/>
            </w:r>
            <w:r w:rsidR="00E86CED">
              <w:rPr>
                <w:noProof/>
                <w:webHidden/>
              </w:rPr>
              <w:fldChar w:fldCharType="begin"/>
            </w:r>
            <w:r w:rsidR="00E86CED">
              <w:rPr>
                <w:noProof/>
                <w:webHidden/>
              </w:rPr>
              <w:instrText xml:space="preserve"> PAGEREF _Toc509868339 \h </w:instrText>
            </w:r>
            <w:r w:rsidR="00E86CED">
              <w:rPr>
                <w:noProof/>
                <w:webHidden/>
              </w:rPr>
            </w:r>
            <w:r w:rsidR="00E86CED">
              <w:rPr>
                <w:noProof/>
                <w:webHidden/>
              </w:rPr>
              <w:fldChar w:fldCharType="separate"/>
            </w:r>
            <w:r w:rsidR="00E86CED">
              <w:rPr>
                <w:noProof/>
                <w:webHidden/>
              </w:rPr>
              <w:t>7</w:t>
            </w:r>
            <w:r w:rsidR="00E86CED">
              <w:rPr>
                <w:noProof/>
                <w:webHidden/>
              </w:rPr>
              <w:fldChar w:fldCharType="end"/>
            </w:r>
          </w:hyperlink>
        </w:p>
        <w:p w:rsidR="00E86CED" w:rsidRDefault="00E86CED">
          <w:r>
            <w:rPr>
              <w:b/>
              <w:bCs/>
              <w:noProof/>
            </w:rPr>
            <w:fldChar w:fldCharType="end"/>
          </w:r>
        </w:p>
      </w:sdtContent>
    </w:sdt>
    <w:p w:rsidR="00906D96" w:rsidRDefault="00906D96" w:rsidP="00E86CED">
      <w:pPr>
        <w:ind w:firstLine="0"/>
      </w:pPr>
      <w:r>
        <w:br w:type="page"/>
      </w:r>
    </w:p>
    <w:p w:rsidR="009223B1" w:rsidRPr="00047BF5" w:rsidRDefault="009223B1" w:rsidP="009223B1">
      <w:pPr>
        <w:pStyle w:val="1"/>
        <w:rPr>
          <w:rFonts w:ascii="Arial" w:hAnsi="Arial"/>
          <w:color w:val="FF0000"/>
          <w:sz w:val="34"/>
          <w:lang w:val="en-US"/>
        </w:rPr>
      </w:pPr>
      <w:bookmarkStart w:id="1" w:name="_Toc509867105"/>
      <w:bookmarkStart w:id="2" w:name="_Toc509868329"/>
      <w:r w:rsidRPr="00047BF5">
        <w:rPr>
          <w:rFonts w:ascii="Arial" w:hAnsi="Arial"/>
          <w:color w:val="FF0000"/>
          <w:sz w:val="34"/>
          <w:lang w:val="en-US"/>
        </w:rPr>
        <w:lastRenderedPageBreak/>
        <w:t>Ecology</w:t>
      </w:r>
      <w:bookmarkEnd w:id="1"/>
      <w:bookmarkEnd w:id="2"/>
    </w:p>
    <w:p w:rsidR="00550DE1" w:rsidRPr="009223B1" w:rsidRDefault="00906D96">
      <w:pPr>
        <w:rPr>
          <w:rFonts w:asciiTheme="majorHAnsi" w:eastAsiaTheme="majorEastAsia" w:hAnsiTheme="majorHAnsi" w:cstheme="majorBidi"/>
          <w:b/>
          <w:bCs/>
          <w:color w:val="A5A5A5" w:themeColor="accent1" w:themeShade="BF"/>
          <w:sz w:val="28"/>
          <w:szCs w:val="28"/>
          <w:lang w:val="en-US"/>
        </w:rPr>
      </w:pPr>
      <w:r w:rsidRPr="009223B1">
        <w:rPr>
          <w:lang w:val="en-US"/>
        </w:rPr>
        <w:t>Ecology</w:t>
      </w:r>
      <w:r w:rsidRPr="00906D96">
        <w:rPr>
          <w:lang w:val="en-US"/>
        </w:rPr>
        <w:t xml:space="preserve"> (from Greek: </w:t>
      </w:r>
      <w:r w:rsidRPr="00906D96">
        <w:t>οἶκος</w:t>
      </w:r>
      <w:r w:rsidRPr="00906D96">
        <w:rPr>
          <w:lang w:val="en-US"/>
        </w:rPr>
        <w:t>, "house", or "environment"; -</w:t>
      </w:r>
      <w:r w:rsidRPr="00906D96">
        <w:t>λογία</w:t>
      </w:r>
      <w:r w:rsidRPr="00906D96">
        <w:rPr>
          <w:lang w:val="en-US"/>
        </w:rPr>
        <w:t xml:space="preserve">, "study of")[A] is the branch of biology[1] which studies the </w:t>
      </w:r>
      <w:del w:id="3" w:author="JoJo" w:date="2018-03-26T23:33:00Z">
        <w:r w:rsidRPr="00906D96" w:rsidDel="00A21354">
          <w:rPr>
            <w:lang w:val="en-US"/>
          </w:rPr>
          <w:delText>interactions</w:delText>
        </w:r>
      </w:del>
      <w:ins w:id="4" w:author="JoJo" w:date="2018-03-26T23:33:00Z">
        <w:r w:rsidR="00A21354" w:rsidRPr="00906D96">
          <w:rPr>
            <w:lang w:val="en-US"/>
          </w:rPr>
          <w:t>connections</w:t>
        </w:r>
      </w:ins>
      <w:r w:rsidRPr="00906D96">
        <w:rPr>
          <w:lang w:val="en-US"/>
        </w:rPr>
        <w:t xml:space="preserve"> among organisms and their environment. Objects of study include interactions of </w:t>
      </w:r>
      <w:r w:rsidR="00A21354" w:rsidRPr="00906D96">
        <w:rPr>
          <w:lang w:val="en-US"/>
        </w:rPr>
        <w:t>creatures</w:t>
      </w:r>
      <w:r w:rsidRPr="00906D96">
        <w:rPr>
          <w:lang w:val="en-US"/>
        </w:rPr>
        <w:t xml:space="preserve"> with each other and with abiotic components of their environment. Topics of interest include the biodiversity, distribution, biomass, and populations of </w:t>
      </w:r>
      <w:del w:id="5" w:author="JoJo" w:date="2018-03-27T00:06:00Z">
        <w:r w:rsidRPr="00906D96" w:rsidDel="007D3661">
          <w:rPr>
            <w:lang w:val="en-US"/>
          </w:rPr>
          <w:delText>organisms</w:delText>
        </w:r>
      </w:del>
      <w:ins w:id="6" w:author="JoJo" w:date="2018-03-27T00:06:00Z">
        <w:r w:rsidR="007D3661" w:rsidRPr="00906D96">
          <w:rPr>
            <w:lang w:val="en-US"/>
          </w:rPr>
          <w:t>beings</w:t>
        </w:r>
      </w:ins>
      <w:r w:rsidRPr="00906D96">
        <w:rPr>
          <w:lang w:val="en-US"/>
        </w:rPr>
        <w:t>, as well as cooperation and competition within and between species.</w:t>
      </w:r>
    </w:p>
    <w:p w:rsidR="00550DE1" w:rsidRPr="004A5F0B" w:rsidRDefault="00550DE1" w:rsidP="007D0ABA">
      <w:pPr>
        <w:pStyle w:val="2"/>
        <w:rPr>
          <w:color w:val="0070C0"/>
          <w:lang w:val="en-US"/>
        </w:rPr>
      </w:pPr>
      <w:bookmarkStart w:id="7" w:name="_Toc509867106"/>
      <w:bookmarkStart w:id="8" w:name="_Toc509868330"/>
      <w:r w:rsidRPr="004A5F0B">
        <w:rPr>
          <w:color w:val="0070C0"/>
          <w:lang w:val="en-US"/>
        </w:rPr>
        <w:t>Heading  2</w:t>
      </w:r>
      <w:bookmarkEnd w:id="7"/>
      <w:bookmarkEnd w:id="8"/>
    </w:p>
    <w:p w:rsidR="00906D96" w:rsidRDefault="00906D96">
      <w:pPr>
        <w:rPr>
          <w:lang w:val="en-US"/>
        </w:rPr>
      </w:pPr>
      <w:r w:rsidRPr="00906D96">
        <w:rPr>
          <w:lang w:val="en-US"/>
        </w:rPr>
        <w:t xml:space="preserve"> Ecosystems are dynamically interacting systems of organisms, the communities they make up, and the non-living </w:t>
      </w:r>
      <w:del w:id="9" w:author="JoJo" w:date="2018-03-26T23:34:00Z">
        <w:r w:rsidRPr="00906D96" w:rsidDel="00A21354">
          <w:rPr>
            <w:lang w:val="en-US"/>
          </w:rPr>
          <w:delText>components</w:delText>
        </w:r>
      </w:del>
      <w:ins w:id="10" w:author="JoJo" w:date="2018-03-26T23:34:00Z">
        <w:r w:rsidR="00A21354" w:rsidRPr="00906D96">
          <w:rPr>
            <w:lang w:val="en-US"/>
          </w:rPr>
          <w:t>works</w:t>
        </w:r>
      </w:ins>
      <w:r w:rsidRPr="00906D96">
        <w:rPr>
          <w:lang w:val="en-US"/>
        </w:rPr>
        <w:t xml:space="preserve"> of their environment. </w:t>
      </w:r>
      <w:del w:id="11" w:author="JoJo" w:date="2018-03-27T00:06:00Z">
        <w:r w:rsidRPr="00906D96" w:rsidDel="007D3661">
          <w:rPr>
            <w:lang w:val="en-US"/>
          </w:rPr>
          <w:delText>Ecosystem</w:delText>
        </w:r>
      </w:del>
      <w:ins w:id="12" w:author="JoJo" w:date="2018-03-27T00:06:00Z">
        <w:r w:rsidR="007D3661" w:rsidRPr="00906D96">
          <w:rPr>
            <w:lang w:val="en-US"/>
          </w:rPr>
          <w:t>System</w:t>
        </w:r>
      </w:ins>
      <w:r w:rsidRPr="00906D96">
        <w:rPr>
          <w:lang w:val="en-US"/>
        </w:rPr>
        <w:t xml:space="preserve"> processes, such as primary production, pedogenesis, nutrient cycling, and niche construction, regulate the flux of energy and matter through an </w:t>
      </w:r>
      <w:del w:id="13" w:author="JoJo" w:date="2018-03-26T23:34:00Z">
        <w:r w:rsidRPr="00906D96" w:rsidDel="00A21354">
          <w:rPr>
            <w:lang w:val="en-US"/>
          </w:rPr>
          <w:delText>environment</w:delText>
        </w:r>
      </w:del>
      <w:ins w:id="14" w:author="JoJo" w:date="2018-03-26T23:34:00Z">
        <w:r w:rsidR="00A21354" w:rsidRPr="00906D96">
          <w:rPr>
            <w:lang w:val="en-US"/>
          </w:rPr>
          <w:t>atmosphere</w:t>
        </w:r>
      </w:ins>
      <w:r w:rsidRPr="00906D96">
        <w:rPr>
          <w:lang w:val="en-US"/>
        </w:rPr>
        <w:t>. These processes are sustained by organisms with specific life history traits. Biodiversity means the varieties of species, genes, and ecosystems, enhances certain ecosystem services.</w:t>
      </w:r>
    </w:p>
    <w:p w:rsidR="00906D96" w:rsidRDefault="00906D96">
      <w:pPr>
        <w:rPr>
          <w:lang w:val="en-US"/>
        </w:rPr>
      </w:pPr>
      <w:r>
        <w:rPr>
          <w:lang w:val="en-US"/>
        </w:rPr>
        <w:br w:type="page"/>
      </w:r>
    </w:p>
    <w:p w:rsidR="00906D96" w:rsidRPr="00047BF5" w:rsidRDefault="00906D96" w:rsidP="00550DE1">
      <w:pPr>
        <w:pStyle w:val="1"/>
        <w:rPr>
          <w:rFonts w:ascii="Arial" w:hAnsi="Arial"/>
          <w:color w:val="FF0000"/>
          <w:sz w:val="34"/>
          <w:lang w:val="en-US"/>
        </w:rPr>
      </w:pPr>
      <w:bookmarkStart w:id="15" w:name="_Toc509867107"/>
      <w:bookmarkStart w:id="16" w:name="_Toc509868331"/>
      <w:r w:rsidRPr="00047BF5">
        <w:rPr>
          <w:rFonts w:ascii="Arial" w:hAnsi="Arial"/>
          <w:color w:val="FF0000"/>
          <w:sz w:val="34"/>
          <w:lang w:val="en-US"/>
        </w:rPr>
        <w:lastRenderedPageBreak/>
        <w:t>Biome</w:t>
      </w:r>
      <w:bookmarkEnd w:id="15"/>
      <w:bookmarkEnd w:id="16"/>
    </w:p>
    <w:p w:rsidR="00906D96" w:rsidRPr="00906D96" w:rsidRDefault="00906D96" w:rsidP="00906D96">
      <w:pPr>
        <w:rPr>
          <w:lang w:val="en-US"/>
        </w:rPr>
      </w:pPr>
      <w:r w:rsidRPr="00906D96">
        <w:rPr>
          <w:lang w:val="en-US"/>
        </w:rPr>
        <w:t>Main article: Biome</w:t>
      </w:r>
    </w:p>
    <w:p w:rsidR="00550DE1" w:rsidRDefault="00906D96" w:rsidP="00906D96">
      <w:pPr>
        <w:rPr>
          <w:lang w:val="en-US"/>
        </w:rPr>
      </w:pPr>
      <w:r w:rsidRPr="00906D96">
        <w:rPr>
          <w:lang w:val="en-US"/>
        </w:rPr>
        <w:t>Biomes are larger units of organization that categorize regions of the Earth's ecosystems, mainly according to the structure and composition of vegetation.[42] There are different methods to define the continental boundaries of biomes dominated by different functional types of vegetative communities that are limited in distribution by climate, precipitation, weather and other environmental variables.</w:t>
      </w:r>
      <w:r w:rsidR="00550DE1">
        <w:rPr>
          <w:lang w:val="en-US"/>
        </w:rPr>
        <w:t xml:space="preserve"> </w:t>
      </w:r>
    </w:p>
    <w:p w:rsidR="00550DE1" w:rsidRPr="004A5F0B" w:rsidRDefault="00550DE1" w:rsidP="00530CB5">
      <w:pPr>
        <w:pStyle w:val="2"/>
        <w:rPr>
          <w:color w:val="0070C0"/>
          <w:lang w:val="en-US"/>
        </w:rPr>
      </w:pPr>
      <w:bookmarkStart w:id="17" w:name="_Toc509867108"/>
      <w:bookmarkStart w:id="18" w:name="_Toc509868332"/>
      <w:r w:rsidRPr="004A5F0B">
        <w:rPr>
          <w:color w:val="0070C0"/>
          <w:lang w:val="en-US"/>
        </w:rPr>
        <w:t>Heading  2</w:t>
      </w:r>
      <w:bookmarkEnd w:id="17"/>
      <w:bookmarkEnd w:id="18"/>
    </w:p>
    <w:p w:rsidR="00A656B8" w:rsidRPr="00D508D2" w:rsidDel="009039CD" w:rsidRDefault="00906D96" w:rsidP="00906D96">
      <w:pPr>
        <w:rPr>
          <w:del w:id="19" w:author="JoJo" w:date="2018-03-26T23:51:00Z"/>
          <w:lang w:val="en-US"/>
          <w:rPrChange w:id="20" w:author="USER-PC" w:date="2018-03-27T00:40:00Z">
            <w:rPr>
              <w:del w:id="21" w:author="JoJo" w:date="2018-03-26T23:51:00Z"/>
            </w:rPr>
          </w:rPrChange>
        </w:rPr>
      </w:pPr>
      <w:r w:rsidRPr="00906D96">
        <w:rPr>
          <w:lang w:val="en-US"/>
        </w:rPr>
        <w:t xml:space="preserve"> Biomes include tropical rainforest, temperate broadleaf and mixed forest, temperate deciduous forest, taiga, tundra, hot desert, and polar desert.[43] Other researchers have recently categorized other biomes, such as the human and oceanic microbiomes. To a microbe, the human body is a habitat and a landscape.[44] Microbiomes were discovered largely through advances in molecular genetics, which have revealed a hidden richness of microbial diversity on the planet. The oceanic microbiome plays a significant role in the ecological biogeochemistry of the planet's oceans</w:t>
      </w:r>
      <w:proofErr w:type="gramStart"/>
      <w:r w:rsidRPr="00906D96">
        <w:rPr>
          <w:lang w:val="en-US"/>
        </w:rPr>
        <w:t>.[</w:t>
      </w:r>
      <w:proofErr w:type="gramEnd"/>
      <w:r w:rsidRPr="00906D96">
        <w:rPr>
          <w:lang w:val="en-US"/>
        </w:rPr>
        <w:t>45]</w:t>
      </w:r>
      <w:ins w:id="22" w:author="JoJo" w:date="2018-03-26T23:51:00Z">
        <w:r w:rsidR="009039CD" w:rsidRPr="009039CD" w:rsidDel="009039CD">
          <w:rPr>
            <w:lang w:val="en-US"/>
          </w:rPr>
          <w:t xml:space="preserve"> </w:t>
        </w:r>
      </w:ins>
    </w:p>
    <w:p w:rsidR="00906D96" w:rsidRDefault="00906D96" w:rsidP="00906D96">
      <w:pPr>
        <w:rPr>
          <w:lang w:val="en-US"/>
        </w:rPr>
      </w:pPr>
      <w:r>
        <w:rPr>
          <w:lang w:val="en-US"/>
        </w:rPr>
        <w:br w:type="page"/>
      </w:r>
    </w:p>
    <w:p w:rsidR="00906D96" w:rsidRPr="00047BF5" w:rsidRDefault="00906D96" w:rsidP="00550DE1">
      <w:pPr>
        <w:pStyle w:val="1"/>
        <w:rPr>
          <w:rFonts w:ascii="Arial" w:hAnsi="Arial"/>
          <w:color w:val="FF0000"/>
          <w:sz w:val="34"/>
          <w:lang w:val="en-US"/>
        </w:rPr>
      </w:pPr>
      <w:bookmarkStart w:id="23" w:name="_Toc509867109"/>
      <w:bookmarkStart w:id="24" w:name="_Toc509868333"/>
      <w:r w:rsidRPr="00047BF5">
        <w:rPr>
          <w:rFonts w:ascii="Arial" w:hAnsi="Arial"/>
          <w:color w:val="FF0000"/>
          <w:sz w:val="34"/>
          <w:lang w:val="en-US"/>
        </w:rPr>
        <w:lastRenderedPageBreak/>
        <w:t>Biosphere</w:t>
      </w:r>
      <w:bookmarkEnd w:id="23"/>
      <w:bookmarkEnd w:id="24"/>
    </w:p>
    <w:p w:rsidR="00550DE1" w:rsidRDefault="00906D96" w:rsidP="00906D96">
      <w:pPr>
        <w:rPr>
          <w:lang w:val="en-US"/>
        </w:rPr>
      </w:pPr>
      <w:r w:rsidRPr="00906D96">
        <w:rPr>
          <w:lang w:val="en-US"/>
        </w:rPr>
        <w:t>The largest scale of ecological organization is the biosphere: the total sum of ecosystems on the planet. Ecological relationships regulate the flux of energy, nutrients, and climate all the way up to the planetary scale. For example, the dynamic history of the planetary atmosphere's CO2 and O2 composition has been affected by the biogenic flux of gases coming from respiration and photosynthesis, with levels fluctuating over time in relation to the ecology and evolution of plants and animals.[46]</w:t>
      </w:r>
    </w:p>
    <w:p w:rsidR="00550DE1" w:rsidRPr="004A5F0B" w:rsidRDefault="00550DE1" w:rsidP="007D0ABA">
      <w:pPr>
        <w:pStyle w:val="2"/>
        <w:rPr>
          <w:color w:val="0070C0"/>
          <w:lang w:val="en-US"/>
        </w:rPr>
      </w:pPr>
      <w:bookmarkStart w:id="25" w:name="_Toc509867110"/>
      <w:bookmarkStart w:id="26" w:name="_Toc509868334"/>
      <w:r w:rsidRPr="004A5F0B">
        <w:rPr>
          <w:color w:val="0070C0"/>
          <w:lang w:val="en-US"/>
        </w:rPr>
        <w:t>Heading  2</w:t>
      </w:r>
      <w:bookmarkEnd w:id="25"/>
      <w:bookmarkEnd w:id="26"/>
    </w:p>
    <w:p w:rsidR="00906D96" w:rsidRDefault="00906D96" w:rsidP="00906D96">
      <w:pPr>
        <w:rPr>
          <w:lang w:val="en-US"/>
        </w:rPr>
      </w:pPr>
      <w:r w:rsidRPr="00906D96">
        <w:rPr>
          <w:lang w:val="en-US"/>
        </w:rPr>
        <w:t xml:space="preserve"> Ecological theory has also been used to explain self-emergent regulatory phenomena at the planetary scale: for example, the Gaia hypothesis is an example of holism applied in ecological theory.[47] The Gaia hypothesis states that there is an emergent feedback loop generated by the metabolism of living organisms that maintains the core temperature of the Earth and atmospheric conditions within a narrow self-regulating range of tolerance.[48]</w:t>
      </w:r>
    </w:p>
    <w:p w:rsidR="007B34E4" w:rsidRPr="007B34E4" w:rsidRDefault="007B34E4" w:rsidP="007B34E4">
      <w:pPr>
        <w:jc w:val="center"/>
        <w:rPr>
          <w:b/>
          <w:sz w:val="28"/>
          <w:szCs w:val="28"/>
          <w:lang w:val="en-US"/>
        </w:rPr>
      </w:pPr>
      <w:r w:rsidRPr="007B34E4">
        <w:rPr>
          <w:b/>
          <w:sz w:val="28"/>
          <w:szCs w:val="28"/>
          <w:lang w:val="en-US"/>
        </w:rPr>
        <w:t>Class Schedule</w:t>
      </w:r>
    </w:p>
    <w:tbl>
      <w:tblPr>
        <w:tblStyle w:val="a6"/>
        <w:tblW w:w="0" w:type="auto"/>
        <w:tblLook w:val="04A0" w:firstRow="1" w:lastRow="0" w:firstColumn="1" w:lastColumn="0" w:noHBand="0" w:noVBand="1"/>
      </w:tblPr>
      <w:tblGrid>
        <w:gridCol w:w="1844"/>
        <w:gridCol w:w="15"/>
        <w:gridCol w:w="1860"/>
        <w:gridCol w:w="1860"/>
        <w:gridCol w:w="1852"/>
        <w:gridCol w:w="8"/>
        <w:gridCol w:w="1847"/>
      </w:tblGrid>
      <w:tr w:rsidR="00F6418D" w:rsidTr="009039CD">
        <w:trPr>
          <w:trHeight w:val="533"/>
        </w:trPr>
        <w:tc>
          <w:tcPr>
            <w:tcW w:w="1859" w:type="dxa"/>
            <w:gridSpan w:val="2"/>
            <w:shd w:val="clear" w:color="auto" w:fill="000000" w:themeFill="text2" w:themeFillShade="BF"/>
          </w:tcPr>
          <w:p w:rsidR="00F6418D" w:rsidRPr="007B34E4" w:rsidRDefault="00F6418D" w:rsidP="007B34E4">
            <w:pPr>
              <w:ind w:firstLine="0"/>
              <w:jc w:val="center"/>
              <w:rPr>
                <w:b/>
                <w:color w:val="FFFFFF" w:themeColor="background1"/>
                <w:sz w:val="24"/>
                <w:szCs w:val="24"/>
                <w:lang w:val="en-US"/>
              </w:rPr>
            </w:pPr>
            <w:r w:rsidRPr="007B34E4">
              <w:rPr>
                <w:b/>
                <w:color w:val="FFFFFF" w:themeColor="background1"/>
                <w:sz w:val="24"/>
                <w:szCs w:val="24"/>
                <w:lang w:val="en-US"/>
              </w:rPr>
              <w:t>LESSON</w:t>
            </w:r>
          </w:p>
        </w:tc>
        <w:tc>
          <w:tcPr>
            <w:tcW w:w="1860" w:type="dxa"/>
            <w:shd w:val="clear" w:color="auto" w:fill="000000" w:themeFill="text2" w:themeFillShade="BF"/>
          </w:tcPr>
          <w:p w:rsidR="00F6418D" w:rsidRPr="007B34E4" w:rsidRDefault="00F6418D" w:rsidP="007B34E4">
            <w:pPr>
              <w:ind w:firstLine="0"/>
              <w:jc w:val="center"/>
              <w:rPr>
                <w:b/>
                <w:color w:val="FFFFFF" w:themeColor="background1"/>
                <w:sz w:val="24"/>
                <w:szCs w:val="24"/>
                <w:lang w:val="en-US"/>
              </w:rPr>
            </w:pPr>
            <w:r w:rsidRPr="007B34E4">
              <w:rPr>
                <w:b/>
                <w:color w:val="FFFFFF" w:themeColor="background1"/>
                <w:sz w:val="24"/>
                <w:szCs w:val="24"/>
                <w:lang w:val="en-US"/>
              </w:rPr>
              <w:t>TOPIC</w:t>
            </w:r>
          </w:p>
        </w:tc>
        <w:tc>
          <w:tcPr>
            <w:tcW w:w="1860" w:type="dxa"/>
            <w:shd w:val="clear" w:color="auto" w:fill="000000" w:themeFill="text2" w:themeFillShade="BF"/>
          </w:tcPr>
          <w:p w:rsidR="00F6418D" w:rsidRPr="007B34E4" w:rsidRDefault="00F6418D" w:rsidP="007B34E4">
            <w:pPr>
              <w:ind w:firstLine="0"/>
              <w:jc w:val="center"/>
              <w:rPr>
                <w:b/>
                <w:color w:val="FFFFFF" w:themeColor="background1"/>
                <w:sz w:val="24"/>
                <w:szCs w:val="24"/>
                <w:lang w:val="en-US"/>
              </w:rPr>
            </w:pPr>
            <w:r w:rsidRPr="007B34E4">
              <w:rPr>
                <w:b/>
                <w:color w:val="FFFFFF" w:themeColor="background1"/>
                <w:sz w:val="24"/>
                <w:szCs w:val="24"/>
                <w:lang w:val="en-US"/>
              </w:rPr>
              <w:t>ASSIGNMENT</w:t>
            </w:r>
          </w:p>
        </w:tc>
        <w:tc>
          <w:tcPr>
            <w:tcW w:w="1860" w:type="dxa"/>
            <w:gridSpan w:val="2"/>
            <w:shd w:val="clear" w:color="auto" w:fill="000000" w:themeFill="text2" w:themeFillShade="BF"/>
          </w:tcPr>
          <w:p w:rsidR="00F6418D" w:rsidRPr="007B34E4" w:rsidRDefault="00F6418D" w:rsidP="007B34E4">
            <w:pPr>
              <w:ind w:firstLine="0"/>
              <w:jc w:val="center"/>
              <w:rPr>
                <w:b/>
                <w:color w:val="FFFFFF" w:themeColor="background1"/>
                <w:sz w:val="24"/>
                <w:szCs w:val="24"/>
                <w:lang w:val="en-US"/>
              </w:rPr>
            </w:pPr>
            <w:r w:rsidRPr="007B34E4">
              <w:rPr>
                <w:b/>
                <w:color w:val="FFFFFF" w:themeColor="background1"/>
                <w:sz w:val="24"/>
                <w:szCs w:val="24"/>
                <w:lang w:val="en-US"/>
              </w:rPr>
              <w:t>Points</w:t>
            </w:r>
          </w:p>
        </w:tc>
        <w:tc>
          <w:tcPr>
            <w:tcW w:w="1847" w:type="dxa"/>
            <w:shd w:val="clear" w:color="auto" w:fill="000000" w:themeFill="text2" w:themeFillShade="BF"/>
          </w:tcPr>
          <w:p w:rsidR="00F6418D" w:rsidRPr="007B34E4" w:rsidRDefault="00F6418D" w:rsidP="007B34E4">
            <w:pPr>
              <w:ind w:firstLine="0"/>
              <w:jc w:val="center"/>
              <w:rPr>
                <w:b/>
                <w:color w:val="FFFFFF" w:themeColor="background1"/>
                <w:sz w:val="24"/>
                <w:szCs w:val="24"/>
                <w:lang w:val="en-US"/>
              </w:rPr>
            </w:pPr>
            <w:r w:rsidRPr="007B34E4">
              <w:rPr>
                <w:b/>
                <w:color w:val="FFFFFF" w:themeColor="background1"/>
                <w:sz w:val="24"/>
                <w:szCs w:val="24"/>
                <w:lang w:val="en-US"/>
              </w:rPr>
              <w:t>DUE</w:t>
            </w:r>
          </w:p>
        </w:tc>
      </w:tr>
      <w:tr w:rsidR="00F6418D" w:rsidTr="009039CD">
        <w:trPr>
          <w:trHeight w:val="660"/>
        </w:trPr>
        <w:tc>
          <w:tcPr>
            <w:tcW w:w="1859" w:type="dxa"/>
            <w:gridSpan w:val="2"/>
            <w:vMerge w:val="restart"/>
            <w:shd w:val="clear" w:color="auto" w:fill="F1F1F1" w:themeFill="accent1" w:themeFillTint="66"/>
          </w:tcPr>
          <w:p w:rsidR="00F6418D" w:rsidRDefault="00F6418D" w:rsidP="007B34E4">
            <w:pPr>
              <w:ind w:firstLine="0"/>
              <w:jc w:val="center"/>
              <w:rPr>
                <w:lang w:val="en-US"/>
              </w:rPr>
            </w:pPr>
            <w:r>
              <w:rPr>
                <w:lang w:val="en-US"/>
              </w:rPr>
              <w:t>1</w:t>
            </w:r>
          </w:p>
        </w:tc>
        <w:tc>
          <w:tcPr>
            <w:tcW w:w="1860" w:type="dxa"/>
            <w:vMerge w:val="restart"/>
            <w:shd w:val="clear" w:color="auto" w:fill="F1F1F1" w:themeFill="accent1" w:themeFillTint="66"/>
          </w:tcPr>
          <w:p w:rsidR="00F6418D" w:rsidRDefault="00F6418D" w:rsidP="007B34E4">
            <w:pPr>
              <w:ind w:firstLine="0"/>
              <w:jc w:val="center"/>
              <w:rPr>
                <w:lang w:val="en-US"/>
              </w:rPr>
            </w:pPr>
            <w:r>
              <w:rPr>
                <w:lang w:val="en-US"/>
              </w:rPr>
              <w:t>What is Distance Learning?</w:t>
            </w:r>
          </w:p>
        </w:tc>
        <w:tc>
          <w:tcPr>
            <w:tcW w:w="1860" w:type="dxa"/>
            <w:shd w:val="clear" w:color="auto" w:fill="F1F1F1" w:themeFill="accent1" w:themeFillTint="66"/>
          </w:tcPr>
          <w:p w:rsidR="00F6418D" w:rsidRDefault="00F6418D" w:rsidP="007B34E4">
            <w:pPr>
              <w:ind w:firstLine="0"/>
              <w:jc w:val="center"/>
              <w:rPr>
                <w:lang w:val="en-US"/>
              </w:rPr>
            </w:pPr>
            <w:r>
              <w:rPr>
                <w:lang w:val="en-US"/>
              </w:rPr>
              <w:t>Wiki #1</w:t>
            </w:r>
          </w:p>
        </w:tc>
        <w:tc>
          <w:tcPr>
            <w:tcW w:w="1860" w:type="dxa"/>
            <w:gridSpan w:val="2"/>
            <w:shd w:val="clear" w:color="auto" w:fill="F1F1F1" w:themeFill="accent1" w:themeFillTint="66"/>
          </w:tcPr>
          <w:p w:rsidR="00F6418D" w:rsidRDefault="00F6418D" w:rsidP="007B34E4">
            <w:pPr>
              <w:ind w:firstLine="0"/>
              <w:jc w:val="center"/>
              <w:rPr>
                <w:lang w:val="en-US"/>
              </w:rPr>
            </w:pPr>
            <w:r>
              <w:rPr>
                <w:lang w:val="en-US"/>
              </w:rPr>
              <w:t>10</w:t>
            </w:r>
          </w:p>
        </w:tc>
        <w:tc>
          <w:tcPr>
            <w:tcW w:w="1847" w:type="dxa"/>
            <w:shd w:val="clear" w:color="auto" w:fill="F1F1F1" w:themeFill="accent1" w:themeFillTint="66"/>
          </w:tcPr>
          <w:p w:rsidR="00F6418D" w:rsidRDefault="00F6418D" w:rsidP="007B34E4">
            <w:pPr>
              <w:ind w:firstLine="0"/>
              <w:jc w:val="center"/>
              <w:rPr>
                <w:lang w:val="en-US"/>
              </w:rPr>
            </w:pPr>
            <w:r>
              <w:rPr>
                <w:lang w:val="en-US"/>
              </w:rPr>
              <w:t>March 10</w:t>
            </w:r>
          </w:p>
        </w:tc>
      </w:tr>
      <w:tr w:rsidR="00F6418D" w:rsidTr="009039CD">
        <w:trPr>
          <w:trHeight w:val="600"/>
        </w:trPr>
        <w:tc>
          <w:tcPr>
            <w:tcW w:w="1859" w:type="dxa"/>
            <w:gridSpan w:val="2"/>
            <w:vMerge/>
            <w:shd w:val="clear" w:color="auto" w:fill="F1F1F1" w:themeFill="accent1" w:themeFillTint="66"/>
          </w:tcPr>
          <w:p w:rsidR="00F6418D" w:rsidRDefault="00F6418D" w:rsidP="007B34E4">
            <w:pPr>
              <w:ind w:firstLine="0"/>
              <w:jc w:val="center"/>
              <w:rPr>
                <w:lang w:val="en-US"/>
              </w:rPr>
            </w:pPr>
          </w:p>
        </w:tc>
        <w:tc>
          <w:tcPr>
            <w:tcW w:w="1860" w:type="dxa"/>
            <w:vMerge/>
            <w:shd w:val="clear" w:color="auto" w:fill="F1F1F1" w:themeFill="accent1" w:themeFillTint="66"/>
          </w:tcPr>
          <w:p w:rsidR="00F6418D" w:rsidRDefault="00F6418D" w:rsidP="007B34E4">
            <w:pPr>
              <w:ind w:firstLine="0"/>
              <w:jc w:val="center"/>
              <w:rPr>
                <w:lang w:val="en-US"/>
              </w:rPr>
            </w:pPr>
          </w:p>
        </w:tc>
        <w:tc>
          <w:tcPr>
            <w:tcW w:w="1860" w:type="dxa"/>
            <w:shd w:val="clear" w:color="auto" w:fill="F8F8F8" w:themeFill="accent1" w:themeFillTint="33"/>
          </w:tcPr>
          <w:p w:rsidR="00F6418D" w:rsidRDefault="00F6418D" w:rsidP="007B34E4">
            <w:pPr>
              <w:ind w:firstLine="0"/>
              <w:jc w:val="center"/>
              <w:rPr>
                <w:lang w:val="en-US"/>
              </w:rPr>
            </w:pPr>
            <w:r>
              <w:rPr>
                <w:lang w:val="en-US"/>
              </w:rPr>
              <w:t>Presentation</w:t>
            </w:r>
          </w:p>
        </w:tc>
        <w:tc>
          <w:tcPr>
            <w:tcW w:w="1860" w:type="dxa"/>
            <w:gridSpan w:val="2"/>
            <w:shd w:val="clear" w:color="auto" w:fill="F8F8F8" w:themeFill="accent1" w:themeFillTint="33"/>
          </w:tcPr>
          <w:p w:rsidR="00F6418D" w:rsidRDefault="00F6418D" w:rsidP="007B34E4">
            <w:pPr>
              <w:ind w:firstLine="0"/>
              <w:jc w:val="center"/>
              <w:rPr>
                <w:lang w:val="en-US"/>
              </w:rPr>
            </w:pPr>
            <w:r>
              <w:rPr>
                <w:lang w:val="en-US"/>
              </w:rPr>
              <w:t>20</w:t>
            </w:r>
          </w:p>
        </w:tc>
        <w:tc>
          <w:tcPr>
            <w:tcW w:w="1847" w:type="dxa"/>
            <w:shd w:val="clear" w:color="auto" w:fill="F8F8F8" w:themeFill="accent1" w:themeFillTint="33"/>
          </w:tcPr>
          <w:p w:rsidR="00F6418D" w:rsidRDefault="00F6418D" w:rsidP="007B34E4">
            <w:pPr>
              <w:ind w:firstLine="0"/>
              <w:jc w:val="center"/>
              <w:rPr>
                <w:lang w:val="en-US"/>
              </w:rPr>
            </w:pPr>
          </w:p>
        </w:tc>
      </w:tr>
      <w:tr w:rsidR="00F6418D" w:rsidTr="009039CD">
        <w:trPr>
          <w:trHeight w:val="894"/>
        </w:trPr>
        <w:tc>
          <w:tcPr>
            <w:tcW w:w="1844" w:type="dxa"/>
            <w:shd w:val="clear" w:color="auto" w:fill="F1F1F1" w:themeFill="accent1" w:themeFillTint="66"/>
          </w:tcPr>
          <w:p w:rsidR="00F6418D" w:rsidRDefault="00F6418D" w:rsidP="007B34E4">
            <w:pPr>
              <w:ind w:firstLine="0"/>
              <w:jc w:val="center"/>
              <w:rPr>
                <w:lang w:val="en-US"/>
              </w:rPr>
            </w:pPr>
            <w:r>
              <w:rPr>
                <w:lang w:val="en-US"/>
              </w:rPr>
              <w:t>2</w:t>
            </w:r>
          </w:p>
        </w:tc>
        <w:tc>
          <w:tcPr>
            <w:tcW w:w="1875" w:type="dxa"/>
            <w:gridSpan w:val="2"/>
            <w:shd w:val="clear" w:color="auto" w:fill="F1F1F1" w:themeFill="accent1" w:themeFillTint="66"/>
          </w:tcPr>
          <w:p w:rsidR="00F6418D" w:rsidRDefault="00F6418D" w:rsidP="007B34E4">
            <w:pPr>
              <w:ind w:firstLine="0"/>
              <w:jc w:val="center"/>
              <w:rPr>
                <w:lang w:val="en-US"/>
              </w:rPr>
            </w:pPr>
            <w:r>
              <w:rPr>
                <w:lang w:val="en-US"/>
              </w:rPr>
              <w:t>History &amp; Theories</w:t>
            </w:r>
          </w:p>
        </w:tc>
        <w:tc>
          <w:tcPr>
            <w:tcW w:w="1860" w:type="dxa"/>
            <w:shd w:val="clear" w:color="auto" w:fill="F1F1F1" w:themeFill="accent1" w:themeFillTint="66"/>
          </w:tcPr>
          <w:p w:rsidR="00F6418D" w:rsidRDefault="00F6418D" w:rsidP="007B34E4">
            <w:pPr>
              <w:ind w:firstLine="0"/>
              <w:jc w:val="center"/>
              <w:rPr>
                <w:lang w:val="en-US"/>
              </w:rPr>
            </w:pPr>
            <w:r>
              <w:rPr>
                <w:lang w:val="en-US"/>
              </w:rPr>
              <w:t>Brief Paper</w:t>
            </w:r>
          </w:p>
        </w:tc>
        <w:tc>
          <w:tcPr>
            <w:tcW w:w="1860" w:type="dxa"/>
            <w:gridSpan w:val="2"/>
            <w:shd w:val="clear" w:color="auto" w:fill="F1F1F1" w:themeFill="accent1" w:themeFillTint="66"/>
          </w:tcPr>
          <w:p w:rsidR="00F6418D" w:rsidRDefault="00F6418D" w:rsidP="007B34E4">
            <w:pPr>
              <w:ind w:firstLine="0"/>
              <w:jc w:val="center"/>
              <w:rPr>
                <w:lang w:val="en-US"/>
              </w:rPr>
            </w:pPr>
            <w:r>
              <w:rPr>
                <w:lang w:val="en-US"/>
              </w:rPr>
              <w:t>20</w:t>
            </w:r>
          </w:p>
        </w:tc>
        <w:tc>
          <w:tcPr>
            <w:tcW w:w="1847" w:type="dxa"/>
            <w:shd w:val="clear" w:color="auto" w:fill="F1F1F1" w:themeFill="accent1" w:themeFillTint="66"/>
          </w:tcPr>
          <w:p w:rsidR="00F6418D" w:rsidRDefault="00F6418D" w:rsidP="007B34E4">
            <w:pPr>
              <w:ind w:firstLine="0"/>
              <w:jc w:val="center"/>
              <w:rPr>
                <w:lang w:val="en-US"/>
              </w:rPr>
            </w:pPr>
            <w:r>
              <w:rPr>
                <w:lang w:val="en-US"/>
              </w:rPr>
              <w:t>March 24</w:t>
            </w:r>
          </w:p>
        </w:tc>
      </w:tr>
      <w:tr w:rsidR="00F6418D" w:rsidTr="009039CD">
        <w:trPr>
          <w:trHeight w:val="465"/>
        </w:trPr>
        <w:tc>
          <w:tcPr>
            <w:tcW w:w="9286" w:type="dxa"/>
            <w:gridSpan w:val="7"/>
            <w:shd w:val="clear" w:color="auto" w:fill="F8F8F8" w:themeFill="accent1" w:themeFillTint="33"/>
          </w:tcPr>
          <w:p w:rsidR="00F6418D" w:rsidRDefault="00F6418D" w:rsidP="007B34E4">
            <w:pPr>
              <w:ind w:firstLine="0"/>
              <w:jc w:val="center"/>
              <w:rPr>
                <w:lang w:val="en-US"/>
              </w:rPr>
            </w:pPr>
            <w:r>
              <w:rPr>
                <w:lang w:val="en-US"/>
              </w:rPr>
              <w:t>Spring Break</w:t>
            </w:r>
          </w:p>
        </w:tc>
      </w:tr>
      <w:tr w:rsidR="00F6418D" w:rsidTr="009039CD">
        <w:trPr>
          <w:trHeight w:val="885"/>
        </w:trPr>
        <w:tc>
          <w:tcPr>
            <w:tcW w:w="1859" w:type="dxa"/>
            <w:gridSpan w:val="2"/>
            <w:vMerge w:val="restart"/>
            <w:shd w:val="clear" w:color="auto" w:fill="F1F1F1" w:themeFill="accent1" w:themeFillTint="66"/>
          </w:tcPr>
          <w:p w:rsidR="00F6418D" w:rsidRDefault="00F6418D" w:rsidP="007B34E4">
            <w:pPr>
              <w:ind w:firstLine="0"/>
              <w:jc w:val="center"/>
              <w:rPr>
                <w:lang w:val="en-US"/>
              </w:rPr>
            </w:pPr>
            <w:r>
              <w:rPr>
                <w:lang w:val="en-US"/>
              </w:rPr>
              <w:t>3</w:t>
            </w:r>
          </w:p>
        </w:tc>
        <w:tc>
          <w:tcPr>
            <w:tcW w:w="1860" w:type="dxa"/>
            <w:vMerge w:val="restart"/>
            <w:shd w:val="clear" w:color="auto" w:fill="F1F1F1" w:themeFill="accent1" w:themeFillTint="66"/>
          </w:tcPr>
          <w:p w:rsidR="00F6418D" w:rsidRDefault="00F6418D" w:rsidP="007B34E4">
            <w:pPr>
              <w:ind w:firstLine="0"/>
              <w:jc w:val="center"/>
              <w:rPr>
                <w:lang w:val="en-US"/>
              </w:rPr>
            </w:pPr>
            <w:r>
              <w:rPr>
                <w:lang w:val="en-US"/>
              </w:rPr>
              <w:t>Distance Learnes</w:t>
            </w:r>
          </w:p>
        </w:tc>
        <w:tc>
          <w:tcPr>
            <w:tcW w:w="1860" w:type="dxa"/>
            <w:shd w:val="clear" w:color="auto" w:fill="F1F1F1" w:themeFill="accent1" w:themeFillTint="66"/>
          </w:tcPr>
          <w:p w:rsidR="00F6418D" w:rsidRDefault="00F6418D" w:rsidP="007B34E4">
            <w:pPr>
              <w:ind w:firstLine="0"/>
              <w:jc w:val="center"/>
              <w:rPr>
                <w:lang w:val="en-US"/>
              </w:rPr>
            </w:pPr>
            <w:r>
              <w:rPr>
                <w:lang w:val="en-US"/>
              </w:rPr>
              <w:t>Ciscussion #1</w:t>
            </w:r>
          </w:p>
        </w:tc>
        <w:tc>
          <w:tcPr>
            <w:tcW w:w="1860" w:type="dxa"/>
            <w:gridSpan w:val="2"/>
            <w:shd w:val="clear" w:color="auto" w:fill="F1F1F1" w:themeFill="accent1" w:themeFillTint="66"/>
          </w:tcPr>
          <w:p w:rsidR="00F6418D" w:rsidRDefault="00F6418D" w:rsidP="007B34E4">
            <w:pPr>
              <w:ind w:firstLine="0"/>
              <w:jc w:val="center"/>
              <w:rPr>
                <w:lang w:val="en-US"/>
              </w:rPr>
            </w:pPr>
            <w:r>
              <w:rPr>
                <w:lang w:val="en-US"/>
              </w:rPr>
              <w:t>10</w:t>
            </w:r>
          </w:p>
        </w:tc>
        <w:tc>
          <w:tcPr>
            <w:tcW w:w="1847" w:type="dxa"/>
            <w:shd w:val="clear" w:color="auto" w:fill="F1F1F1" w:themeFill="accent1" w:themeFillTint="66"/>
          </w:tcPr>
          <w:p w:rsidR="00F6418D" w:rsidRDefault="00F6418D" w:rsidP="007B34E4">
            <w:pPr>
              <w:ind w:firstLine="0"/>
              <w:jc w:val="center"/>
              <w:rPr>
                <w:lang w:val="en-US"/>
              </w:rPr>
            </w:pPr>
            <w:r>
              <w:rPr>
                <w:lang w:val="en-US"/>
              </w:rPr>
              <w:t>April 7</w:t>
            </w:r>
          </w:p>
        </w:tc>
      </w:tr>
      <w:tr w:rsidR="00F6418D" w:rsidTr="009039CD">
        <w:trPr>
          <w:trHeight w:val="728"/>
        </w:trPr>
        <w:tc>
          <w:tcPr>
            <w:tcW w:w="1859" w:type="dxa"/>
            <w:gridSpan w:val="2"/>
            <w:vMerge/>
            <w:shd w:val="clear" w:color="auto" w:fill="F1F1F1" w:themeFill="accent1" w:themeFillTint="66"/>
          </w:tcPr>
          <w:p w:rsidR="00F6418D" w:rsidRDefault="00F6418D" w:rsidP="007B34E4">
            <w:pPr>
              <w:ind w:firstLine="0"/>
              <w:jc w:val="center"/>
              <w:rPr>
                <w:lang w:val="en-US"/>
              </w:rPr>
            </w:pPr>
          </w:p>
        </w:tc>
        <w:tc>
          <w:tcPr>
            <w:tcW w:w="1860" w:type="dxa"/>
            <w:vMerge/>
            <w:shd w:val="clear" w:color="auto" w:fill="F1F1F1" w:themeFill="accent1" w:themeFillTint="66"/>
          </w:tcPr>
          <w:p w:rsidR="00F6418D" w:rsidRDefault="00F6418D" w:rsidP="007B34E4">
            <w:pPr>
              <w:ind w:firstLine="0"/>
              <w:jc w:val="center"/>
              <w:rPr>
                <w:lang w:val="en-US"/>
              </w:rPr>
            </w:pPr>
          </w:p>
        </w:tc>
        <w:tc>
          <w:tcPr>
            <w:tcW w:w="1860" w:type="dxa"/>
            <w:shd w:val="clear" w:color="auto" w:fill="F8F8F8" w:themeFill="accent1" w:themeFillTint="33"/>
          </w:tcPr>
          <w:p w:rsidR="00F6418D" w:rsidRDefault="00F6418D" w:rsidP="007B34E4">
            <w:pPr>
              <w:ind w:firstLine="0"/>
              <w:jc w:val="center"/>
              <w:rPr>
                <w:lang w:val="en-US"/>
              </w:rPr>
            </w:pPr>
            <w:r>
              <w:rPr>
                <w:lang w:val="en-US"/>
              </w:rPr>
              <w:t>Group Project</w:t>
            </w:r>
          </w:p>
        </w:tc>
        <w:tc>
          <w:tcPr>
            <w:tcW w:w="1860" w:type="dxa"/>
            <w:gridSpan w:val="2"/>
            <w:shd w:val="clear" w:color="auto" w:fill="F8F8F8" w:themeFill="accent1" w:themeFillTint="33"/>
          </w:tcPr>
          <w:p w:rsidR="00F6418D" w:rsidRDefault="00F6418D" w:rsidP="007B34E4">
            <w:pPr>
              <w:ind w:firstLine="0"/>
              <w:jc w:val="center"/>
              <w:rPr>
                <w:lang w:val="en-US"/>
              </w:rPr>
            </w:pPr>
            <w:r>
              <w:rPr>
                <w:lang w:val="en-US"/>
              </w:rPr>
              <w:t>50</w:t>
            </w:r>
          </w:p>
        </w:tc>
        <w:tc>
          <w:tcPr>
            <w:tcW w:w="1847" w:type="dxa"/>
            <w:shd w:val="clear" w:color="auto" w:fill="F8F8F8" w:themeFill="accent1" w:themeFillTint="33"/>
          </w:tcPr>
          <w:p w:rsidR="00F6418D" w:rsidRDefault="00F6418D" w:rsidP="007B34E4">
            <w:pPr>
              <w:ind w:firstLine="0"/>
              <w:jc w:val="center"/>
              <w:rPr>
                <w:lang w:val="en-US"/>
              </w:rPr>
            </w:pPr>
            <w:r>
              <w:rPr>
                <w:lang w:val="en-US"/>
              </w:rPr>
              <w:t>April 14</w:t>
            </w:r>
          </w:p>
        </w:tc>
      </w:tr>
      <w:tr w:rsidR="007B34E4" w:rsidTr="009039CD">
        <w:tc>
          <w:tcPr>
            <w:tcW w:w="1859" w:type="dxa"/>
            <w:gridSpan w:val="2"/>
            <w:shd w:val="clear" w:color="auto" w:fill="F1F1F1" w:themeFill="accent1" w:themeFillTint="66"/>
          </w:tcPr>
          <w:p w:rsidR="00A656B8" w:rsidRDefault="00F6418D" w:rsidP="007B34E4">
            <w:pPr>
              <w:ind w:firstLine="0"/>
              <w:jc w:val="center"/>
              <w:rPr>
                <w:lang w:val="en-US"/>
              </w:rPr>
            </w:pPr>
            <w:r>
              <w:rPr>
                <w:lang w:val="en-US"/>
              </w:rPr>
              <w:t>4</w:t>
            </w:r>
          </w:p>
        </w:tc>
        <w:tc>
          <w:tcPr>
            <w:tcW w:w="1860" w:type="dxa"/>
            <w:shd w:val="clear" w:color="auto" w:fill="F1F1F1" w:themeFill="accent1" w:themeFillTint="66"/>
          </w:tcPr>
          <w:p w:rsidR="00A656B8" w:rsidRDefault="00F6418D" w:rsidP="007B34E4">
            <w:pPr>
              <w:ind w:firstLine="0"/>
              <w:jc w:val="center"/>
              <w:rPr>
                <w:lang w:val="en-US"/>
              </w:rPr>
            </w:pPr>
            <w:r>
              <w:rPr>
                <w:lang w:val="en-US"/>
              </w:rPr>
              <w:t>Media Selection</w:t>
            </w:r>
          </w:p>
        </w:tc>
        <w:tc>
          <w:tcPr>
            <w:tcW w:w="1860" w:type="dxa"/>
            <w:shd w:val="clear" w:color="auto" w:fill="F1F1F1" w:themeFill="accent1" w:themeFillTint="66"/>
          </w:tcPr>
          <w:p w:rsidR="00A656B8" w:rsidRDefault="00F6418D" w:rsidP="007B34E4">
            <w:pPr>
              <w:ind w:firstLine="0"/>
              <w:jc w:val="center"/>
              <w:rPr>
                <w:lang w:val="en-US"/>
              </w:rPr>
            </w:pPr>
            <w:r>
              <w:rPr>
                <w:lang w:val="en-US"/>
              </w:rPr>
              <w:t>Blog #1</w:t>
            </w:r>
          </w:p>
        </w:tc>
        <w:tc>
          <w:tcPr>
            <w:tcW w:w="1852" w:type="dxa"/>
            <w:shd w:val="clear" w:color="auto" w:fill="F1F1F1" w:themeFill="accent1" w:themeFillTint="66"/>
          </w:tcPr>
          <w:p w:rsidR="00A656B8" w:rsidRDefault="00F6418D" w:rsidP="007B34E4">
            <w:pPr>
              <w:ind w:firstLine="0"/>
              <w:jc w:val="center"/>
              <w:rPr>
                <w:lang w:val="en-US"/>
              </w:rPr>
            </w:pPr>
            <w:r>
              <w:rPr>
                <w:lang w:val="en-US"/>
              </w:rPr>
              <w:t>10</w:t>
            </w:r>
          </w:p>
        </w:tc>
        <w:tc>
          <w:tcPr>
            <w:tcW w:w="1855" w:type="dxa"/>
            <w:gridSpan w:val="2"/>
            <w:shd w:val="clear" w:color="auto" w:fill="F1F1F1" w:themeFill="accent1" w:themeFillTint="66"/>
          </w:tcPr>
          <w:p w:rsidR="00A656B8" w:rsidRDefault="00F6418D" w:rsidP="007B34E4">
            <w:pPr>
              <w:ind w:firstLine="0"/>
              <w:jc w:val="center"/>
              <w:rPr>
                <w:lang w:val="en-US"/>
              </w:rPr>
            </w:pPr>
            <w:r>
              <w:rPr>
                <w:lang w:val="en-US"/>
              </w:rPr>
              <w:t>April 21</w:t>
            </w:r>
          </w:p>
        </w:tc>
      </w:tr>
    </w:tbl>
    <w:p w:rsidR="00906D96" w:rsidRDefault="00906D96">
      <w:pPr>
        <w:rPr>
          <w:lang w:val="en-US"/>
        </w:rPr>
      </w:pPr>
      <w:r>
        <w:rPr>
          <w:lang w:val="en-US"/>
        </w:rPr>
        <w:br w:type="page"/>
      </w:r>
    </w:p>
    <w:p w:rsidR="00906D96" w:rsidRPr="00047BF5" w:rsidRDefault="00906D96" w:rsidP="00550DE1">
      <w:pPr>
        <w:pStyle w:val="1"/>
        <w:rPr>
          <w:rFonts w:ascii="Arial" w:hAnsi="Arial"/>
          <w:color w:val="FF0000"/>
          <w:sz w:val="34"/>
          <w:lang w:val="en-US"/>
        </w:rPr>
      </w:pPr>
      <w:bookmarkStart w:id="27" w:name="_Toc509867111"/>
      <w:bookmarkStart w:id="28" w:name="_Toc509868335"/>
      <w:r w:rsidRPr="00047BF5">
        <w:rPr>
          <w:rFonts w:ascii="Arial" w:hAnsi="Arial"/>
          <w:color w:val="FF0000"/>
          <w:sz w:val="34"/>
          <w:lang w:val="en-US"/>
        </w:rPr>
        <w:t>Individual ecology</w:t>
      </w:r>
      <w:bookmarkEnd w:id="27"/>
      <w:bookmarkEnd w:id="28"/>
    </w:p>
    <w:p w:rsidR="00906D96" w:rsidRPr="00906D96" w:rsidRDefault="00906D96" w:rsidP="00906D96">
      <w:pPr>
        <w:rPr>
          <w:lang w:val="en-US"/>
        </w:rPr>
      </w:pPr>
      <w:r w:rsidRPr="00906D96">
        <w:rPr>
          <w:lang w:val="en-US"/>
        </w:rPr>
        <w:t>See also: Life history theory, Ecophysiology, and Metabolic theory of ecology</w:t>
      </w:r>
    </w:p>
    <w:p w:rsidR="009223B1" w:rsidRDefault="00906D96" w:rsidP="00906D96">
      <w:pPr>
        <w:rPr>
          <w:lang w:val="en-US"/>
        </w:rPr>
      </w:pPr>
      <w:r w:rsidRPr="00906D96">
        <w:rPr>
          <w:lang w:val="en-US"/>
        </w:rPr>
        <w:t>Understanding traits of individual organisms helps explain patterns and processes at other levels of organization including populations, communities, and ecosystems. Several areas of ecology of evolution that focus on such traits are life history theory, ecophysiology, metabolic theory of ecology, and Ethology. Examples of such traits include features of an organisms life cycle such as age to maturity, life span, or metabolic costs of reproduction. Other traits may be related to structure, such as the spines of a cactus or dorsal spines of a bluegill sunfish, or behaviors such as courtship displays or pair bonding. Other traits include emergent properties that are the result at least in part of interactions with the surrounding environment such as growth rate, resource uptake rate, winter, and deciduous vs. drou</w:t>
      </w:r>
      <w:r>
        <w:rPr>
          <w:lang w:val="en-US"/>
        </w:rPr>
        <w:t>ght deciduous trees and shrubs.</w:t>
      </w:r>
      <w:r w:rsidRPr="00906D96">
        <w:rPr>
          <w:lang w:val="en-US"/>
        </w:rPr>
        <w:t xml:space="preserve">One set of characteristics relate to body size and temperature. </w:t>
      </w:r>
    </w:p>
    <w:p w:rsidR="009223B1" w:rsidRPr="004A5F0B" w:rsidRDefault="00B364BA" w:rsidP="007D0ABA">
      <w:pPr>
        <w:pStyle w:val="2"/>
        <w:rPr>
          <w:color w:val="0070C0"/>
          <w:lang w:val="en-US"/>
        </w:rPr>
      </w:pPr>
      <w:bookmarkStart w:id="29" w:name="_Toc509867112"/>
      <w:bookmarkStart w:id="30" w:name="_Toc509868336"/>
      <w:r w:rsidRPr="004A5F0B">
        <w:rPr>
          <w:noProof/>
          <w:color w:val="0070C0"/>
          <w:lang w:eastAsia="el-GR"/>
        </w:rPr>
        <w:drawing>
          <wp:inline distT="0" distB="0" distL="0" distR="0" wp14:anchorId="1AA2EE4B" wp14:editId="779C6E36">
            <wp:extent cx="3572510" cy="2566670"/>
            <wp:effectExtent l="0" t="0" r="889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72510" cy="2566670"/>
                    </a:xfrm>
                    <a:prstGeom prst="rect">
                      <a:avLst/>
                    </a:prstGeom>
                    <a:noFill/>
                  </pic:spPr>
                </pic:pic>
              </a:graphicData>
            </a:graphic>
          </wp:inline>
        </w:drawing>
      </w:r>
      <w:r w:rsidR="009223B1" w:rsidRPr="004A5F0B">
        <w:rPr>
          <w:color w:val="0070C0"/>
          <w:lang w:val="en-US"/>
        </w:rPr>
        <w:t>Heading 2</w:t>
      </w:r>
      <w:bookmarkEnd w:id="29"/>
      <w:bookmarkEnd w:id="30"/>
    </w:p>
    <w:p w:rsidR="00906D96" w:rsidRDefault="00906D96" w:rsidP="00906D96">
      <w:pPr>
        <w:rPr>
          <w:lang w:val="en-US"/>
        </w:rPr>
      </w:pPr>
      <w:r w:rsidRPr="00906D96">
        <w:rPr>
          <w:lang w:val="en-US"/>
        </w:rPr>
        <w:t>The metabolic theory of ecology provides a predictive qualitative set of relationships between an organism’s body size and temperature and metabolic processes. In general, smaller, warmer organisms have higher metabolic rates and this results in a variety of predictions regarding individual somatic growth rates, reproduction and population growth rates, population s</w:t>
      </w:r>
      <w:r>
        <w:rPr>
          <w:lang w:val="en-US"/>
        </w:rPr>
        <w:t>ize, and resource uptake rates.</w:t>
      </w:r>
      <w:r w:rsidRPr="00906D96">
        <w:rPr>
          <w:lang w:val="en-US"/>
        </w:rPr>
        <w:t>The traits of organisms are subject to change through acclimation, development, and evolution. For this reason, individuals form a shared focus for ecology and for evolutionary ecology.</w:t>
      </w:r>
    </w:p>
    <w:p w:rsidR="00906D96" w:rsidRDefault="00906D96" w:rsidP="00047BF5">
      <w:pPr>
        <w:pStyle w:val="1"/>
        <w:rPr>
          <w:lang w:val="en-US"/>
        </w:rPr>
      </w:pPr>
      <w:r>
        <w:rPr>
          <w:lang w:val="en-US"/>
        </w:rPr>
        <w:br w:type="page"/>
      </w:r>
    </w:p>
    <w:p w:rsidR="00906D96" w:rsidRPr="00047BF5" w:rsidRDefault="00906D96" w:rsidP="00550DE1">
      <w:pPr>
        <w:pStyle w:val="1"/>
        <w:rPr>
          <w:rFonts w:ascii="Arial" w:hAnsi="Arial"/>
          <w:color w:val="FF0000"/>
          <w:sz w:val="34"/>
          <w:lang w:val="en-US"/>
        </w:rPr>
      </w:pPr>
      <w:bookmarkStart w:id="31" w:name="_Toc509867113"/>
      <w:bookmarkStart w:id="32" w:name="_Toc509868337"/>
      <w:r w:rsidRPr="00047BF5">
        <w:rPr>
          <w:rFonts w:ascii="Arial" w:hAnsi="Arial"/>
          <w:color w:val="FF0000"/>
          <w:sz w:val="34"/>
          <w:lang w:val="en-US"/>
        </w:rPr>
        <w:t>Biodiversity</w:t>
      </w:r>
      <w:bookmarkEnd w:id="31"/>
      <w:bookmarkEnd w:id="32"/>
    </w:p>
    <w:p w:rsidR="00906D96" w:rsidRPr="00906D96" w:rsidRDefault="00906D96" w:rsidP="00906D96">
      <w:pPr>
        <w:rPr>
          <w:lang w:val="en-US"/>
        </w:rPr>
      </w:pPr>
      <w:r w:rsidRPr="00906D96">
        <w:rPr>
          <w:lang w:val="en-US"/>
        </w:rPr>
        <w:t>Main article: Biodiversity</w:t>
      </w:r>
    </w:p>
    <w:p w:rsidR="00906D96" w:rsidRPr="00906D96" w:rsidRDefault="00906D96" w:rsidP="00906D96">
      <w:pPr>
        <w:rPr>
          <w:lang w:val="en-US"/>
        </w:rPr>
      </w:pPr>
      <w:r w:rsidRPr="00906D96">
        <w:rPr>
          <w:lang w:val="en-US"/>
        </w:rPr>
        <w:t>Biodiversity refers to the variety of life and its processes. It includes the variety of living organisms, the genetic differences among them, the communities and ecosystems in which they occur, and the ecological and evolutionary processes that keep them functioning, yet ever changing and adapting.</w:t>
      </w:r>
    </w:p>
    <w:p w:rsidR="00906D96" w:rsidRPr="00906D96" w:rsidRDefault="00906D96" w:rsidP="00906D96">
      <w:pPr>
        <w:rPr>
          <w:lang w:val="en-US"/>
        </w:rPr>
      </w:pPr>
      <w:r w:rsidRPr="00906D96">
        <w:rPr>
          <w:lang w:val="en-US"/>
        </w:rPr>
        <w:t>Noss &amp; Carpenter (1994)[11]:5</w:t>
      </w:r>
    </w:p>
    <w:p w:rsidR="009223B1" w:rsidRDefault="00906D96" w:rsidP="00906D96">
      <w:pPr>
        <w:rPr>
          <w:lang w:val="en-US"/>
        </w:rPr>
      </w:pPr>
      <w:r w:rsidRPr="00906D96">
        <w:rPr>
          <w:lang w:val="en-US"/>
        </w:rPr>
        <w:t>Biodiversity (an abbreviation of "biological diversity") describes the diversity of life from genes to ecosystems and spans every level of biological organization. The term has several interpretations, and there are many ways to index, measure, characterize, and represent its complex organization.[12][13][14] Biodiversity includes species diversity, ecosystem diversity, and genetic diversity and scientists are interested in the way that this diversity affects the complex ecological processes operating at and among these respective levels.[13][15][16] Biodiversity plays an important role in ecosystem services which by definition maintain and improve human quality of life.</w:t>
      </w:r>
    </w:p>
    <w:p w:rsidR="009223B1" w:rsidRPr="004A5F0B" w:rsidRDefault="009223B1" w:rsidP="007D0ABA">
      <w:pPr>
        <w:pStyle w:val="2"/>
        <w:rPr>
          <w:color w:val="0070C0"/>
          <w:lang w:val="en-US"/>
        </w:rPr>
      </w:pPr>
      <w:bookmarkStart w:id="33" w:name="_Toc509867114"/>
      <w:bookmarkStart w:id="34" w:name="_Toc509868338"/>
      <w:r w:rsidRPr="004A5F0B">
        <w:rPr>
          <w:color w:val="0070C0"/>
          <w:lang w:val="en-US"/>
        </w:rPr>
        <w:t>Heading  2</w:t>
      </w:r>
      <w:bookmarkEnd w:id="33"/>
      <w:bookmarkEnd w:id="34"/>
    </w:p>
    <w:p w:rsidR="00891DF5" w:rsidRDefault="00906D96" w:rsidP="00906D96">
      <w:pPr>
        <w:rPr>
          <w:lang w:val="en-US"/>
        </w:rPr>
      </w:pPr>
      <w:r w:rsidRPr="00906D96">
        <w:rPr>
          <w:lang w:val="en-US"/>
        </w:rPr>
        <w:t>[14][17][18] Conservation priorities and management techniques require different approaches and considerations to address the full ecological scope of biodiversity. Natural capital that supports populations is critical for maintaining ecosystem services[19][20] and species migration (e.g., riverine fish runs and avian insect control) has been implicated as one mechanism by which those service losses are experienced.[21] An understanding of biodiversity has practical applications for species and ecosystem-level conservation planners as they make management recommendations to consulting firms, governments, and industry.[22]</w:t>
      </w:r>
    </w:p>
    <w:p w:rsidR="00891DF5" w:rsidRDefault="00891DF5">
      <w:pPr>
        <w:spacing w:before="0" w:after="200" w:line="276" w:lineRule="auto"/>
        <w:ind w:firstLine="0"/>
        <w:rPr>
          <w:lang w:val="en-US"/>
        </w:rPr>
      </w:pPr>
      <w:r>
        <w:rPr>
          <w:lang w:val="en-US"/>
        </w:rPr>
        <w:br w:type="page"/>
      </w:r>
    </w:p>
    <w:p w:rsidR="00BD66EC" w:rsidRPr="00BD66EC" w:rsidRDefault="00BD66EC" w:rsidP="00CB1732">
      <w:pPr>
        <w:pStyle w:val="1"/>
        <w:jc w:val="center"/>
        <w:rPr>
          <w:noProof/>
          <w:lang w:eastAsia="el-GR"/>
        </w:rPr>
      </w:pPr>
      <w:bookmarkStart w:id="35" w:name="_Toc509868339"/>
      <w:r w:rsidRPr="00BD66EC">
        <w:rPr>
          <w:noProof/>
          <w:lang w:eastAsia="el-GR"/>
        </w:rPr>
        <w:t>Η ΟΙΚΟΓΕΝΕΙΑ ΜΟΥ</w:t>
      </w:r>
      <w:bookmarkEnd w:id="35"/>
    </w:p>
    <w:p w:rsidR="007125D5" w:rsidRPr="00906D96" w:rsidRDefault="00891DF5" w:rsidP="00906D96">
      <w:pPr>
        <w:rPr>
          <w:lang w:val="en-US"/>
        </w:rPr>
      </w:pPr>
      <w:r>
        <w:rPr>
          <w:noProof/>
          <w:lang w:eastAsia="el-GR"/>
        </w:rPr>
        <w:drawing>
          <wp:inline distT="0" distB="0" distL="0" distR="0">
            <wp:extent cx="5791200" cy="3028950"/>
            <wp:effectExtent l="0" t="0" r="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sectPr w:rsidR="007125D5" w:rsidRPr="00906D96" w:rsidSect="00D63D0C">
      <w:headerReference w:type="default" r:id="rId14"/>
      <w:footerReference w:type="default" r:id="rId15"/>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2737" w:rsidRDefault="00AC2737" w:rsidP="0052558A">
      <w:pPr>
        <w:spacing w:before="0" w:after="0" w:line="240" w:lineRule="auto"/>
      </w:pPr>
      <w:r>
        <w:separator/>
      </w:r>
    </w:p>
  </w:endnote>
  <w:endnote w:type="continuationSeparator" w:id="0">
    <w:p w:rsidR="00AC2737" w:rsidRDefault="00AC2737" w:rsidP="0052558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48E6" w:rsidRDefault="005048E6">
    <w:pPr>
      <w:pStyle w:val="a4"/>
      <w:pBdr>
        <w:top w:val="thinThickSmallGap" w:sz="24" w:space="1" w:color="585858" w:themeColor="accent2" w:themeShade="7F"/>
      </w:pBdr>
      <w:rPr>
        <w:rFonts w:asciiTheme="majorHAnsi" w:eastAsiaTheme="majorEastAsia" w:hAnsiTheme="majorHAnsi" w:cstheme="majorBidi"/>
      </w:rPr>
    </w:pPr>
    <w:r>
      <w:rPr>
        <w:rFonts w:asciiTheme="majorHAnsi" w:eastAsiaTheme="majorEastAsia" w:hAnsiTheme="majorHAnsi" w:cstheme="majorBidi"/>
      </w:rPr>
      <w:t>Λήμματα από 1-5</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rPr>
      <w:fldChar w:fldCharType="begin"/>
    </w:r>
    <w:r>
      <w:instrText xml:space="preserve"> PAGE   \* MERGEFORMAT </w:instrText>
    </w:r>
    <w:r>
      <w:rPr>
        <w:rFonts w:asciiTheme="minorHAnsi" w:eastAsiaTheme="minorEastAsia" w:hAnsiTheme="minorHAnsi"/>
      </w:rPr>
      <w:fldChar w:fldCharType="separate"/>
    </w:r>
    <w:r w:rsidR="00D508D2" w:rsidRPr="00D508D2">
      <w:rPr>
        <w:rFonts w:asciiTheme="majorHAnsi" w:eastAsiaTheme="majorEastAsia" w:hAnsiTheme="majorHAnsi" w:cstheme="majorBidi"/>
        <w:noProof/>
      </w:rPr>
      <w:t>6</w:t>
    </w:r>
    <w:r>
      <w:rPr>
        <w:rFonts w:asciiTheme="majorHAnsi" w:eastAsiaTheme="majorEastAsia" w:hAnsiTheme="majorHAnsi" w:cstheme="majorBidi"/>
        <w:noProof/>
      </w:rPr>
      <w:fldChar w:fldCharType="end"/>
    </w:r>
  </w:p>
  <w:p w:rsidR="00FB08FA" w:rsidRDefault="00FB08F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2737" w:rsidRDefault="00AC2737" w:rsidP="0052558A">
      <w:pPr>
        <w:spacing w:before="0" w:after="0" w:line="240" w:lineRule="auto"/>
      </w:pPr>
      <w:r>
        <w:separator/>
      </w:r>
    </w:p>
  </w:footnote>
  <w:footnote w:type="continuationSeparator" w:id="0">
    <w:p w:rsidR="00AC2737" w:rsidRDefault="00AC2737" w:rsidP="0052558A">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32"/>
        <w:szCs w:val="32"/>
      </w:rPr>
      <w:alias w:val="Title"/>
      <w:id w:val="77738743"/>
      <w:dataBinding w:prefixMappings="xmlns:ns0='http://schemas.openxmlformats.org/package/2006/metadata/core-properties' xmlns:ns1='http://purl.org/dc/elements/1.1/'" w:xpath="/ns0:coreProperties[1]/ns1:title[1]" w:storeItemID="{6C3C8BC8-F283-45AE-878A-BAB7291924A1}"/>
      <w:text/>
    </w:sdtPr>
    <w:sdtEndPr/>
    <w:sdtContent>
      <w:p w:rsidR="00FB08FA" w:rsidRDefault="005048E6" w:rsidP="005048E6">
        <w:pPr>
          <w:pStyle w:val="a3"/>
          <w:pBdr>
            <w:bottom w:val="thickThinSmallGap" w:sz="24" w:space="1" w:color="585858" w:themeColor="accent2" w:themeShade="7F"/>
          </w:pBdr>
          <w:ind w:left="1069" w:firstLine="0"/>
          <w:rPr>
            <w:rFonts w:asciiTheme="majorHAnsi" w:eastAsiaTheme="majorEastAsia" w:hAnsiTheme="majorHAnsi" w:cstheme="majorBidi"/>
            <w:sz w:val="32"/>
            <w:szCs w:val="32"/>
          </w:rPr>
        </w:pPr>
        <w:r>
          <w:rPr>
            <w:rFonts w:asciiTheme="majorHAnsi" w:eastAsiaTheme="majorEastAsia" w:hAnsiTheme="majorHAnsi" w:cstheme="majorBidi"/>
            <w:sz w:val="32"/>
            <w:szCs w:val="32"/>
            <w:lang w:val="en-US"/>
          </w:rPr>
          <w:t>Ecology</w:t>
        </w:r>
      </w:p>
    </w:sdtContent>
  </w:sdt>
  <w:p w:rsidR="00145C45" w:rsidRPr="00145C45" w:rsidRDefault="00145C45" w:rsidP="00145C45">
    <w:pPr>
      <w:pStyle w:val="a3"/>
      <w:ind w:left="1069" w:firstLine="0"/>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1F0966"/>
    <w:multiLevelType w:val="hybridMultilevel"/>
    <w:tmpl w:val="641E6372"/>
    <w:lvl w:ilvl="0" w:tplc="45CE4B90">
      <w:start w:val="1"/>
      <w:numFmt w:val="decimal"/>
      <w:lvlText w:val="%1."/>
      <w:lvlJc w:val="left"/>
      <w:pPr>
        <w:ind w:left="1069" w:hanging="360"/>
      </w:pPr>
      <w:rPr>
        <w:rFonts w:hint="default"/>
      </w:r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abstractNum w:abstractNumId="1">
    <w:nsid w:val="11616653"/>
    <w:multiLevelType w:val="hybridMultilevel"/>
    <w:tmpl w:val="70E215FA"/>
    <w:lvl w:ilvl="0" w:tplc="DA36EEAA">
      <w:start w:val="1"/>
      <w:numFmt w:val="decimal"/>
      <w:lvlText w:val="%1."/>
      <w:lvlJc w:val="left"/>
      <w:pPr>
        <w:ind w:left="1069" w:hanging="360"/>
      </w:pPr>
      <w:rPr>
        <w:rFonts w:hint="default"/>
      </w:r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abstractNum w:abstractNumId="2">
    <w:nsid w:val="22664D4B"/>
    <w:multiLevelType w:val="hybridMultilevel"/>
    <w:tmpl w:val="49FA61BA"/>
    <w:lvl w:ilvl="0" w:tplc="A8D0A8C0">
      <w:start w:val="2"/>
      <w:numFmt w:val="decimal"/>
      <w:lvlText w:val="%1."/>
      <w:lvlJc w:val="left"/>
      <w:pPr>
        <w:ind w:left="1069" w:hanging="360"/>
      </w:pPr>
      <w:rPr>
        <w:rFonts w:hint="default"/>
      </w:r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abstractNum w:abstractNumId="3">
    <w:nsid w:val="42544566"/>
    <w:multiLevelType w:val="hybridMultilevel"/>
    <w:tmpl w:val="8DA6BFC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71144E3A"/>
    <w:multiLevelType w:val="hybridMultilevel"/>
    <w:tmpl w:val="64A478D2"/>
    <w:lvl w:ilvl="0" w:tplc="5ECC4E04">
      <w:start w:val="1"/>
      <w:numFmt w:val="decimal"/>
      <w:lvlText w:val="%1."/>
      <w:lvlJc w:val="left"/>
      <w:pPr>
        <w:ind w:left="1069" w:hanging="360"/>
      </w:pPr>
      <w:rPr>
        <w:rFonts w:hint="default"/>
      </w:r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num w:numId="1">
    <w:abstractNumId w:val="0"/>
  </w:num>
  <w:num w:numId="2">
    <w:abstractNumId w:val="3"/>
  </w:num>
  <w:num w:numId="3">
    <w:abstractNumId w:val="4"/>
  </w:num>
  <w:num w:numId="4">
    <w:abstractNumId w:val="2"/>
  </w:num>
  <w:num w:numId="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PC">
    <w15:presenceInfo w15:providerId="None" w15:userId="USER-P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6D96"/>
    <w:rsid w:val="00047BF5"/>
    <w:rsid w:val="000B3C29"/>
    <w:rsid w:val="000E1CE3"/>
    <w:rsid w:val="00145C45"/>
    <w:rsid w:val="00285E41"/>
    <w:rsid w:val="002B330A"/>
    <w:rsid w:val="00311F35"/>
    <w:rsid w:val="004A5F0B"/>
    <w:rsid w:val="004A71B4"/>
    <w:rsid w:val="005048E6"/>
    <w:rsid w:val="0052558A"/>
    <w:rsid w:val="00530CB5"/>
    <w:rsid w:val="00550DE1"/>
    <w:rsid w:val="005707E9"/>
    <w:rsid w:val="00590269"/>
    <w:rsid w:val="005D222B"/>
    <w:rsid w:val="007125D5"/>
    <w:rsid w:val="00766C10"/>
    <w:rsid w:val="007B34E4"/>
    <w:rsid w:val="007D0ABA"/>
    <w:rsid w:val="007D3661"/>
    <w:rsid w:val="00891DF5"/>
    <w:rsid w:val="009039CD"/>
    <w:rsid w:val="00906D96"/>
    <w:rsid w:val="009223B1"/>
    <w:rsid w:val="009E2F6C"/>
    <w:rsid w:val="00A21354"/>
    <w:rsid w:val="00A656B8"/>
    <w:rsid w:val="00AC2737"/>
    <w:rsid w:val="00AD47AB"/>
    <w:rsid w:val="00B364BA"/>
    <w:rsid w:val="00B65701"/>
    <w:rsid w:val="00BD66EC"/>
    <w:rsid w:val="00CB1732"/>
    <w:rsid w:val="00CF5EC6"/>
    <w:rsid w:val="00D508D2"/>
    <w:rsid w:val="00D52669"/>
    <w:rsid w:val="00D63D0C"/>
    <w:rsid w:val="00E86CED"/>
    <w:rsid w:val="00F6418D"/>
    <w:rsid w:val="00FB08FA"/>
    <w:rsid w:val="00FE1280"/>
    <w:rsid w:val="00FE514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FE086A-3BA7-4729-BE61-185E8C01D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558A"/>
    <w:pPr>
      <w:spacing w:before="240" w:after="240" w:line="312" w:lineRule="auto"/>
      <w:ind w:firstLine="709"/>
    </w:pPr>
    <w:rPr>
      <w:rFonts w:ascii="Times New Roman" w:hAnsi="Times New Roman"/>
    </w:rPr>
  </w:style>
  <w:style w:type="paragraph" w:styleId="1">
    <w:name w:val="heading 1"/>
    <w:basedOn w:val="a"/>
    <w:next w:val="a"/>
    <w:link w:val="1Char"/>
    <w:uiPriority w:val="9"/>
    <w:qFormat/>
    <w:rsid w:val="00047BF5"/>
    <w:pPr>
      <w:keepNext/>
      <w:keepLines/>
      <w:spacing w:before="480" w:after="380"/>
      <w:outlineLvl w:val="0"/>
    </w:pPr>
    <w:rPr>
      <w:rFonts w:asciiTheme="majorHAnsi" w:eastAsiaTheme="majorEastAsia" w:hAnsiTheme="majorHAnsi" w:cstheme="majorBidi"/>
      <w:b/>
      <w:bCs/>
      <w:color w:val="A5A5A5" w:themeColor="accent1" w:themeShade="BF"/>
      <w:sz w:val="28"/>
      <w:szCs w:val="28"/>
    </w:rPr>
  </w:style>
  <w:style w:type="paragraph" w:styleId="2">
    <w:name w:val="heading 2"/>
    <w:basedOn w:val="a"/>
    <w:next w:val="a"/>
    <w:link w:val="2Char"/>
    <w:uiPriority w:val="9"/>
    <w:unhideWhenUsed/>
    <w:qFormat/>
    <w:rsid w:val="00550DE1"/>
    <w:pPr>
      <w:keepNext/>
      <w:keepLines/>
      <w:spacing w:before="200" w:after="0"/>
      <w:outlineLvl w:val="1"/>
    </w:pPr>
    <w:rPr>
      <w:rFonts w:asciiTheme="majorHAnsi" w:eastAsiaTheme="majorEastAsia" w:hAnsiTheme="majorHAnsi" w:cstheme="majorBidi"/>
      <w:b/>
      <w:bCs/>
      <w:color w:val="DDDDD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047BF5"/>
    <w:rPr>
      <w:rFonts w:asciiTheme="majorHAnsi" w:eastAsiaTheme="majorEastAsia" w:hAnsiTheme="majorHAnsi" w:cstheme="majorBidi"/>
      <w:b/>
      <w:bCs/>
      <w:color w:val="A5A5A5" w:themeColor="accent1" w:themeShade="BF"/>
      <w:sz w:val="28"/>
      <w:szCs w:val="28"/>
    </w:rPr>
  </w:style>
  <w:style w:type="character" w:customStyle="1" w:styleId="2Char">
    <w:name w:val="Επικεφαλίδα 2 Char"/>
    <w:basedOn w:val="a0"/>
    <w:link w:val="2"/>
    <w:uiPriority w:val="9"/>
    <w:rsid w:val="00550DE1"/>
    <w:rPr>
      <w:rFonts w:asciiTheme="majorHAnsi" w:eastAsiaTheme="majorEastAsia" w:hAnsiTheme="majorHAnsi" w:cstheme="majorBidi"/>
      <w:b/>
      <w:bCs/>
      <w:color w:val="DDDDDD" w:themeColor="accent1"/>
      <w:sz w:val="26"/>
      <w:szCs w:val="26"/>
    </w:rPr>
  </w:style>
  <w:style w:type="paragraph" w:styleId="a3">
    <w:name w:val="header"/>
    <w:basedOn w:val="a"/>
    <w:link w:val="Char"/>
    <w:uiPriority w:val="99"/>
    <w:unhideWhenUsed/>
    <w:rsid w:val="0052558A"/>
    <w:pPr>
      <w:tabs>
        <w:tab w:val="center" w:pos="4153"/>
        <w:tab w:val="right" w:pos="8306"/>
      </w:tabs>
      <w:spacing w:before="0" w:after="0" w:line="240" w:lineRule="auto"/>
    </w:pPr>
  </w:style>
  <w:style w:type="character" w:customStyle="1" w:styleId="Char">
    <w:name w:val="Κεφαλίδα Char"/>
    <w:basedOn w:val="a0"/>
    <w:link w:val="a3"/>
    <w:uiPriority w:val="99"/>
    <w:rsid w:val="0052558A"/>
    <w:rPr>
      <w:rFonts w:ascii="Times New Roman" w:hAnsi="Times New Roman"/>
    </w:rPr>
  </w:style>
  <w:style w:type="paragraph" w:styleId="a4">
    <w:name w:val="footer"/>
    <w:basedOn w:val="a"/>
    <w:link w:val="Char0"/>
    <w:uiPriority w:val="99"/>
    <w:unhideWhenUsed/>
    <w:rsid w:val="0052558A"/>
    <w:pPr>
      <w:tabs>
        <w:tab w:val="center" w:pos="4153"/>
        <w:tab w:val="right" w:pos="8306"/>
      </w:tabs>
      <w:spacing w:before="0" w:after="0" w:line="240" w:lineRule="auto"/>
    </w:pPr>
  </w:style>
  <w:style w:type="character" w:customStyle="1" w:styleId="Char0">
    <w:name w:val="Υποσέλιδο Char"/>
    <w:basedOn w:val="a0"/>
    <w:link w:val="a4"/>
    <w:uiPriority w:val="99"/>
    <w:rsid w:val="0052558A"/>
    <w:rPr>
      <w:rFonts w:ascii="Times New Roman" w:hAnsi="Times New Roman"/>
    </w:rPr>
  </w:style>
  <w:style w:type="paragraph" w:styleId="a5">
    <w:name w:val="Balloon Text"/>
    <w:basedOn w:val="a"/>
    <w:link w:val="Char1"/>
    <w:uiPriority w:val="99"/>
    <w:semiHidden/>
    <w:unhideWhenUsed/>
    <w:rsid w:val="0052558A"/>
    <w:pPr>
      <w:spacing w:before="0"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52558A"/>
    <w:rPr>
      <w:rFonts w:ascii="Tahoma" w:hAnsi="Tahoma" w:cs="Tahoma"/>
      <w:sz w:val="16"/>
      <w:szCs w:val="16"/>
    </w:rPr>
  </w:style>
  <w:style w:type="table" w:styleId="a6">
    <w:name w:val="Table Grid"/>
    <w:basedOn w:val="a1"/>
    <w:uiPriority w:val="59"/>
    <w:rsid w:val="00A656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TOC Heading"/>
    <w:basedOn w:val="1"/>
    <w:next w:val="a"/>
    <w:uiPriority w:val="39"/>
    <w:unhideWhenUsed/>
    <w:qFormat/>
    <w:rsid w:val="009E2F6C"/>
    <w:pPr>
      <w:spacing w:after="0" w:line="276" w:lineRule="auto"/>
      <w:ind w:firstLine="0"/>
      <w:outlineLvl w:val="9"/>
    </w:pPr>
    <w:rPr>
      <w:lang w:val="en-US" w:eastAsia="ja-JP"/>
    </w:rPr>
  </w:style>
  <w:style w:type="paragraph" w:styleId="10">
    <w:name w:val="toc 1"/>
    <w:basedOn w:val="a"/>
    <w:next w:val="a"/>
    <w:autoRedefine/>
    <w:uiPriority w:val="39"/>
    <w:unhideWhenUsed/>
    <w:rsid w:val="009E2F6C"/>
    <w:pPr>
      <w:spacing w:after="100"/>
    </w:pPr>
  </w:style>
  <w:style w:type="paragraph" w:styleId="20">
    <w:name w:val="toc 2"/>
    <w:basedOn w:val="a"/>
    <w:next w:val="a"/>
    <w:autoRedefine/>
    <w:uiPriority w:val="39"/>
    <w:unhideWhenUsed/>
    <w:rsid w:val="009E2F6C"/>
    <w:pPr>
      <w:spacing w:after="100"/>
      <w:ind w:left="220"/>
    </w:pPr>
  </w:style>
  <w:style w:type="character" w:styleId="-">
    <w:name w:val="Hyperlink"/>
    <w:basedOn w:val="a0"/>
    <w:uiPriority w:val="99"/>
    <w:unhideWhenUsed/>
    <w:rsid w:val="009E2F6C"/>
    <w:rPr>
      <w:color w:val="5F5F5F" w:themeColor="hyperlink"/>
      <w:u w:val="single"/>
    </w:rPr>
  </w:style>
  <w:style w:type="paragraph" w:styleId="a8">
    <w:name w:val="Revision"/>
    <w:hidden/>
    <w:uiPriority w:val="99"/>
    <w:semiHidden/>
    <w:rsid w:val="00A21354"/>
    <w:pPr>
      <w:spacing w:after="0" w:line="240" w:lineRule="auto"/>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diagramDrawing" Target="diagrams/drawing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header" Target="head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D5ABE62-A544-41D1-8206-B32F8339ECE8}" type="doc">
      <dgm:prSet loTypeId="urn:microsoft.com/office/officeart/2005/8/layout/hierarchy5" loCatId="hierarchy" qsTypeId="urn:microsoft.com/office/officeart/2005/8/quickstyle/simple1" qsCatId="simple" csTypeId="urn:microsoft.com/office/officeart/2005/8/colors/accent1_2" csCatId="accent1" phldr="1"/>
      <dgm:spPr/>
      <dgm:t>
        <a:bodyPr/>
        <a:lstStyle/>
        <a:p>
          <a:endParaRPr lang="el-GR"/>
        </a:p>
      </dgm:t>
    </dgm:pt>
    <dgm:pt modelId="{FC015CFD-CF9D-450C-BA05-D6794A2E878E}">
      <dgm:prSet phldrT="[Text]"/>
      <dgm:spPr/>
      <dgm:t>
        <a:bodyPr/>
        <a:lstStyle/>
        <a:p>
          <a:r>
            <a:rPr lang="el-GR">
              <a:solidFill>
                <a:srgbClr val="FF0000"/>
              </a:solidFill>
            </a:rPr>
            <a:t>ΜΑΡΙΑ</a:t>
          </a:r>
        </a:p>
      </dgm:t>
    </dgm:pt>
    <dgm:pt modelId="{29832C5C-A071-4006-975E-087ACE33B132}" type="parTrans" cxnId="{77F44FBF-EBC5-4064-A801-F7FD3EED338A}">
      <dgm:prSet/>
      <dgm:spPr/>
      <dgm:t>
        <a:bodyPr/>
        <a:lstStyle/>
        <a:p>
          <a:endParaRPr lang="el-GR">
            <a:solidFill>
              <a:srgbClr val="FF0000"/>
            </a:solidFill>
          </a:endParaRPr>
        </a:p>
      </dgm:t>
    </dgm:pt>
    <dgm:pt modelId="{AD678CD8-D746-4551-AD00-CE9FC04E92A5}" type="sibTrans" cxnId="{77F44FBF-EBC5-4064-A801-F7FD3EED338A}">
      <dgm:prSet/>
      <dgm:spPr/>
      <dgm:t>
        <a:bodyPr/>
        <a:lstStyle/>
        <a:p>
          <a:endParaRPr lang="el-GR">
            <a:solidFill>
              <a:srgbClr val="FF0000"/>
            </a:solidFill>
          </a:endParaRPr>
        </a:p>
      </dgm:t>
    </dgm:pt>
    <dgm:pt modelId="{49ED26F1-B5C3-4647-A1DB-980F1A167BD3}">
      <dgm:prSet phldrT="[Text]"/>
      <dgm:spPr/>
      <dgm:t>
        <a:bodyPr/>
        <a:lstStyle/>
        <a:p>
          <a:r>
            <a:rPr lang="el-GR">
              <a:solidFill>
                <a:srgbClr val="FF0000"/>
              </a:solidFill>
            </a:rPr>
            <a:t>ΠΑΣΧΑΛΙΑ</a:t>
          </a:r>
        </a:p>
      </dgm:t>
    </dgm:pt>
    <dgm:pt modelId="{4A4F5D43-FE1A-43D2-BFFF-E9CC239413EB}" type="parTrans" cxnId="{0074E75C-BF04-4E85-A762-47DFCE0A697A}">
      <dgm:prSet/>
      <dgm:spPr/>
      <dgm:t>
        <a:bodyPr/>
        <a:lstStyle/>
        <a:p>
          <a:endParaRPr lang="el-GR">
            <a:solidFill>
              <a:srgbClr val="FF0000"/>
            </a:solidFill>
          </a:endParaRPr>
        </a:p>
      </dgm:t>
    </dgm:pt>
    <dgm:pt modelId="{7F2CD401-2386-4D58-A560-D7D504BD5C0E}" type="sibTrans" cxnId="{0074E75C-BF04-4E85-A762-47DFCE0A697A}">
      <dgm:prSet/>
      <dgm:spPr/>
      <dgm:t>
        <a:bodyPr/>
        <a:lstStyle/>
        <a:p>
          <a:endParaRPr lang="el-GR">
            <a:solidFill>
              <a:srgbClr val="FF0000"/>
            </a:solidFill>
          </a:endParaRPr>
        </a:p>
      </dgm:t>
    </dgm:pt>
    <dgm:pt modelId="{9AB1E622-6E81-4DC3-AB5D-9F672F379309}">
      <dgm:prSet phldrT="[Text]"/>
      <dgm:spPr/>
      <dgm:t>
        <a:bodyPr/>
        <a:lstStyle/>
        <a:p>
          <a:r>
            <a:rPr lang="el-GR">
              <a:solidFill>
                <a:srgbClr val="FF0000"/>
              </a:solidFill>
            </a:rPr>
            <a:t>ΖΗΣΗΣ</a:t>
          </a:r>
        </a:p>
      </dgm:t>
    </dgm:pt>
    <dgm:pt modelId="{F46DC74F-0A7C-49FE-9FE9-46DAF44606CD}" type="parTrans" cxnId="{0DAD9DA9-5E54-4AFC-B87B-A520C21B0F77}">
      <dgm:prSet/>
      <dgm:spPr/>
      <dgm:t>
        <a:bodyPr/>
        <a:lstStyle/>
        <a:p>
          <a:endParaRPr lang="el-GR">
            <a:solidFill>
              <a:srgbClr val="FF0000"/>
            </a:solidFill>
          </a:endParaRPr>
        </a:p>
      </dgm:t>
    </dgm:pt>
    <dgm:pt modelId="{7614D6D1-49FB-4D93-A15B-42B103FC7479}" type="sibTrans" cxnId="{0DAD9DA9-5E54-4AFC-B87B-A520C21B0F77}">
      <dgm:prSet/>
      <dgm:spPr/>
      <dgm:t>
        <a:bodyPr/>
        <a:lstStyle/>
        <a:p>
          <a:endParaRPr lang="el-GR">
            <a:solidFill>
              <a:srgbClr val="FF0000"/>
            </a:solidFill>
          </a:endParaRPr>
        </a:p>
      </dgm:t>
    </dgm:pt>
    <dgm:pt modelId="{486A5426-1D1F-4CB8-AABC-F802CF1A60F2}">
      <dgm:prSet phldrT="[Text]"/>
      <dgm:spPr/>
      <dgm:t>
        <a:bodyPr/>
        <a:lstStyle/>
        <a:p>
          <a:r>
            <a:rPr lang="el-GR">
              <a:solidFill>
                <a:srgbClr val="FF0000"/>
              </a:solidFill>
            </a:rPr>
            <a:t>ΜΑΡΙΑ</a:t>
          </a:r>
        </a:p>
      </dgm:t>
    </dgm:pt>
    <dgm:pt modelId="{BA4BD2E1-EC3B-4C14-A2F3-062D585FBA1D}" type="parTrans" cxnId="{39C9460D-C5BB-4744-9933-7CC69EEBFF13}">
      <dgm:prSet/>
      <dgm:spPr/>
      <dgm:t>
        <a:bodyPr/>
        <a:lstStyle/>
        <a:p>
          <a:endParaRPr lang="el-GR">
            <a:solidFill>
              <a:srgbClr val="FF0000"/>
            </a:solidFill>
          </a:endParaRPr>
        </a:p>
      </dgm:t>
    </dgm:pt>
    <dgm:pt modelId="{FF6A756B-43A9-4A77-90D3-5138D798CCB4}" type="sibTrans" cxnId="{39C9460D-C5BB-4744-9933-7CC69EEBFF13}">
      <dgm:prSet/>
      <dgm:spPr/>
      <dgm:t>
        <a:bodyPr/>
        <a:lstStyle/>
        <a:p>
          <a:endParaRPr lang="el-GR">
            <a:solidFill>
              <a:srgbClr val="FF0000"/>
            </a:solidFill>
          </a:endParaRPr>
        </a:p>
      </dgm:t>
    </dgm:pt>
    <dgm:pt modelId="{FFB862A3-70AE-4C2D-B932-92DB84420748}">
      <dgm:prSet phldrT="[Text]"/>
      <dgm:spPr/>
      <dgm:t>
        <a:bodyPr/>
        <a:lstStyle/>
        <a:p>
          <a:r>
            <a:rPr lang="el-GR">
              <a:solidFill>
                <a:srgbClr val="FF0000"/>
              </a:solidFill>
            </a:rPr>
            <a:t>ΕΓΓΟΝΙΑ</a:t>
          </a:r>
        </a:p>
      </dgm:t>
    </dgm:pt>
    <dgm:pt modelId="{AED7C838-3C12-416C-8FB8-02310B2C4F25}" type="parTrans" cxnId="{16377976-9EE4-4233-910E-69E732E7AB99}">
      <dgm:prSet/>
      <dgm:spPr/>
      <dgm:t>
        <a:bodyPr/>
        <a:lstStyle/>
        <a:p>
          <a:endParaRPr lang="el-GR">
            <a:solidFill>
              <a:srgbClr val="FF0000"/>
            </a:solidFill>
          </a:endParaRPr>
        </a:p>
      </dgm:t>
    </dgm:pt>
    <dgm:pt modelId="{C980AC18-9C80-4E35-9D0A-3FE60C3EF21D}" type="sibTrans" cxnId="{16377976-9EE4-4233-910E-69E732E7AB99}">
      <dgm:prSet/>
      <dgm:spPr/>
      <dgm:t>
        <a:bodyPr/>
        <a:lstStyle/>
        <a:p>
          <a:endParaRPr lang="el-GR">
            <a:solidFill>
              <a:srgbClr val="FF0000"/>
            </a:solidFill>
          </a:endParaRPr>
        </a:p>
      </dgm:t>
    </dgm:pt>
    <dgm:pt modelId="{E58EE4CC-7189-433D-91C5-FEBA774364CE}">
      <dgm:prSet phldrT="[Text]"/>
      <dgm:spPr/>
      <dgm:t>
        <a:bodyPr/>
        <a:lstStyle/>
        <a:p>
          <a:r>
            <a:rPr lang="el-GR">
              <a:solidFill>
                <a:srgbClr val="FF0000"/>
              </a:solidFill>
            </a:rPr>
            <a:t>ΓΟΝΕΙΣ</a:t>
          </a:r>
        </a:p>
      </dgm:t>
    </dgm:pt>
    <dgm:pt modelId="{7BB27D64-B096-481E-951D-BF7035EF8933}" type="parTrans" cxnId="{DAA045C1-A197-4F2D-944A-864C7AA9A0DD}">
      <dgm:prSet/>
      <dgm:spPr/>
      <dgm:t>
        <a:bodyPr/>
        <a:lstStyle/>
        <a:p>
          <a:endParaRPr lang="el-GR">
            <a:solidFill>
              <a:srgbClr val="FF0000"/>
            </a:solidFill>
          </a:endParaRPr>
        </a:p>
      </dgm:t>
    </dgm:pt>
    <dgm:pt modelId="{96868532-D207-4506-BD5B-3DA39D22A8F4}" type="sibTrans" cxnId="{DAA045C1-A197-4F2D-944A-864C7AA9A0DD}">
      <dgm:prSet/>
      <dgm:spPr/>
      <dgm:t>
        <a:bodyPr/>
        <a:lstStyle/>
        <a:p>
          <a:endParaRPr lang="el-GR">
            <a:solidFill>
              <a:srgbClr val="FF0000"/>
            </a:solidFill>
          </a:endParaRPr>
        </a:p>
      </dgm:t>
    </dgm:pt>
    <dgm:pt modelId="{EAB837B3-B52C-437D-BA47-9DA822C7B26C}">
      <dgm:prSet phldrT="[Text]"/>
      <dgm:spPr/>
      <dgm:t>
        <a:bodyPr/>
        <a:lstStyle/>
        <a:p>
          <a:r>
            <a:rPr lang="el-GR">
              <a:solidFill>
                <a:srgbClr val="FF0000"/>
              </a:solidFill>
            </a:rPr>
            <a:t>ΠΑΠΠΟΥΔΕΣ</a:t>
          </a:r>
        </a:p>
      </dgm:t>
    </dgm:pt>
    <dgm:pt modelId="{CD31ADFA-8751-4590-A3FB-FE5CCDFB5925}" type="parTrans" cxnId="{28ADC82B-76E4-4F67-AE23-DAFB019CDA9E}">
      <dgm:prSet/>
      <dgm:spPr/>
      <dgm:t>
        <a:bodyPr/>
        <a:lstStyle/>
        <a:p>
          <a:endParaRPr lang="el-GR">
            <a:solidFill>
              <a:srgbClr val="FF0000"/>
            </a:solidFill>
          </a:endParaRPr>
        </a:p>
      </dgm:t>
    </dgm:pt>
    <dgm:pt modelId="{05E05079-44FB-40FF-A86D-FB724D4A5996}" type="sibTrans" cxnId="{28ADC82B-76E4-4F67-AE23-DAFB019CDA9E}">
      <dgm:prSet/>
      <dgm:spPr/>
      <dgm:t>
        <a:bodyPr/>
        <a:lstStyle/>
        <a:p>
          <a:endParaRPr lang="el-GR">
            <a:solidFill>
              <a:srgbClr val="FF0000"/>
            </a:solidFill>
          </a:endParaRPr>
        </a:p>
      </dgm:t>
    </dgm:pt>
    <dgm:pt modelId="{9A5BC71D-6471-47F7-9228-5836F9BD6B07}">
      <dgm:prSet phldrT="[Text]"/>
      <dgm:spPr/>
      <dgm:t>
        <a:bodyPr/>
        <a:lstStyle/>
        <a:p>
          <a:r>
            <a:rPr lang="el-GR">
              <a:solidFill>
                <a:srgbClr val="FF0000"/>
              </a:solidFill>
            </a:rPr>
            <a:t>ΕΛΕΝΗ</a:t>
          </a:r>
        </a:p>
      </dgm:t>
    </dgm:pt>
    <dgm:pt modelId="{38A4A940-8CFB-4834-B7AA-C2315A09BF29}" type="parTrans" cxnId="{3026F31D-7651-4427-B78A-FF78B977804C}">
      <dgm:prSet/>
      <dgm:spPr/>
      <dgm:t>
        <a:bodyPr/>
        <a:lstStyle/>
        <a:p>
          <a:endParaRPr lang="el-GR">
            <a:solidFill>
              <a:srgbClr val="FF0000"/>
            </a:solidFill>
          </a:endParaRPr>
        </a:p>
      </dgm:t>
    </dgm:pt>
    <dgm:pt modelId="{475DD9F4-5006-4380-BFA0-E6AE27B02CF9}" type="sibTrans" cxnId="{3026F31D-7651-4427-B78A-FF78B977804C}">
      <dgm:prSet/>
      <dgm:spPr/>
      <dgm:t>
        <a:bodyPr/>
        <a:lstStyle/>
        <a:p>
          <a:endParaRPr lang="el-GR">
            <a:solidFill>
              <a:srgbClr val="FF0000"/>
            </a:solidFill>
          </a:endParaRPr>
        </a:p>
      </dgm:t>
    </dgm:pt>
    <dgm:pt modelId="{21968A7B-987C-45C8-AB54-655F23869632}">
      <dgm:prSet phldrT="[Text]"/>
      <dgm:spPr/>
      <dgm:t>
        <a:bodyPr/>
        <a:lstStyle/>
        <a:p>
          <a:r>
            <a:rPr lang="el-GR">
              <a:solidFill>
                <a:srgbClr val="FF0000"/>
              </a:solidFill>
            </a:rPr>
            <a:t>ΒΑΣΙΛΗΣ</a:t>
          </a:r>
        </a:p>
      </dgm:t>
    </dgm:pt>
    <dgm:pt modelId="{2C23983B-FAE3-409B-B523-9F994813EF5C}" type="parTrans" cxnId="{A817D3FE-629C-428E-8C67-D7FD232D413D}">
      <dgm:prSet/>
      <dgm:spPr/>
      <dgm:t>
        <a:bodyPr/>
        <a:lstStyle/>
        <a:p>
          <a:endParaRPr lang="el-GR">
            <a:solidFill>
              <a:srgbClr val="FF0000"/>
            </a:solidFill>
          </a:endParaRPr>
        </a:p>
      </dgm:t>
    </dgm:pt>
    <dgm:pt modelId="{B59739B5-E2D7-4F20-B611-5959B8BFF62B}" type="sibTrans" cxnId="{A817D3FE-629C-428E-8C67-D7FD232D413D}">
      <dgm:prSet/>
      <dgm:spPr/>
      <dgm:t>
        <a:bodyPr/>
        <a:lstStyle/>
        <a:p>
          <a:endParaRPr lang="el-GR">
            <a:solidFill>
              <a:srgbClr val="FF0000"/>
            </a:solidFill>
          </a:endParaRPr>
        </a:p>
      </dgm:t>
    </dgm:pt>
    <dgm:pt modelId="{2002D0B5-C504-4E24-B6CD-1712AB33DEC1}">
      <dgm:prSet phldrT="[Text]"/>
      <dgm:spPr/>
      <dgm:t>
        <a:bodyPr/>
        <a:lstStyle/>
        <a:p>
          <a:r>
            <a:rPr lang="el-GR">
              <a:solidFill>
                <a:srgbClr val="FF0000"/>
              </a:solidFill>
            </a:rPr>
            <a:t>ΓΑΒΡΙΗΛ</a:t>
          </a:r>
        </a:p>
      </dgm:t>
    </dgm:pt>
    <dgm:pt modelId="{9D0D8194-81A3-4766-929D-6FEB4E9197BB}" type="parTrans" cxnId="{9D23F036-5E65-4CD2-8190-A6150C9D7B33}">
      <dgm:prSet/>
      <dgm:spPr/>
      <dgm:t>
        <a:bodyPr/>
        <a:lstStyle/>
        <a:p>
          <a:endParaRPr lang="el-GR">
            <a:solidFill>
              <a:srgbClr val="FF0000"/>
            </a:solidFill>
          </a:endParaRPr>
        </a:p>
      </dgm:t>
    </dgm:pt>
    <dgm:pt modelId="{05822857-A0A3-4E8D-B34A-96DF6714BF79}" type="sibTrans" cxnId="{9D23F036-5E65-4CD2-8190-A6150C9D7B33}">
      <dgm:prSet/>
      <dgm:spPr/>
      <dgm:t>
        <a:bodyPr/>
        <a:lstStyle/>
        <a:p>
          <a:endParaRPr lang="el-GR">
            <a:solidFill>
              <a:srgbClr val="FF0000"/>
            </a:solidFill>
          </a:endParaRPr>
        </a:p>
      </dgm:t>
    </dgm:pt>
    <dgm:pt modelId="{9CF9AC4E-A0FB-454D-9301-A4364D6399BC}" type="pres">
      <dgm:prSet presAssocID="{CD5ABE62-A544-41D1-8206-B32F8339ECE8}" presName="mainComposite" presStyleCnt="0">
        <dgm:presLayoutVars>
          <dgm:chPref val="1"/>
          <dgm:dir/>
          <dgm:animOne val="branch"/>
          <dgm:animLvl val="lvl"/>
          <dgm:resizeHandles val="exact"/>
        </dgm:presLayoutVars>
      </dgm:prSet>
      <dgm:spPr/>
      <dgm:t>
        <a:bodyPr/>
        <a:lstStyle/>
        <a:p>
          <a:endParaRPr lang="el-GR"/>
        </a:p>
      </dgm:t>
    </dgm:pt>
    <dgm:pt modelId="{ECC21D80-72C1-4F92-B93C-2D892CBF768A}" type="pres">
      <dgm:prSet presAssocID="{CD5ABE62-A544-41D1-8206-B32F8339ECE8}" presName="hierFlow" presStyleCnt="0"/>
      <dgm:spPr/>
    </dgm:pt>
    <dgm:pt modelId="{FCAF587D-5952-43A1-97B6-A9ACD082731C}" type="pres">
      <dgm:prSet presAssocID="{CD5ABE62-A544-41D1-8206-B32F8339ECE8}" presName="firstBuf" presStyleCnt="0"/>
      <dgm:spPr/>
    </dgm:pt>
    <dgm:pt modelId="{D2042B51-9AE5-4AAF-916D-8FBC7307CB80}" type="pres">
      <dgm:prSet presAssocID="{CD5ABE62-A544-41D1-8206-B32F8339ECE8}" presName="hierChild1" presStyleCnt="0">
        <dgm:presLayoutVars>
          <dgm:chPref val="1"/>
          <dgm:animOne val="branch"/>
          <dgm:animLvl val="lvl"/>
        </dgm:presLayoutVars>
      </dgm:prSet>
      <dgm:spPr/>
    </dgm:pt>
    <dgm:pt modelId="{3390982B-67AB-4B95-85D6-71A6A733404F}" type="pres">
      <dgm:prSet presAssocID="{FC015CFD-CF9D-450C-BA05-D6794A2E878E}" presName="Name17" presStyleCnt="0"/>
      <dgm:spPr/>
    </dgm:pt>
    <dgm:pt modelId="{7884A58A-654A-4CE6-8DAD-2ED5407BB14D}" type="pres">
      <dgm:prSet presAssocID="{FC015CFD-CF9D-450C-BA05-D6794A2E878E}" presName="level1Shape" presStyleLbl="node0" presStyleIdx="0" presStyleCnt="1">
        <dgm:presLayoutVars>
          <dgm:chPref val="3"/>
        </dgm:presLayoutVars>
      </dgm:prSet>
      <dgm:spPr/>
      <dgm:t>
        <a:bodyPr/>
        <a:lstStyle/>
        <a:p>
          <a:endParaRPr lang="el-GR"/>
        </a:p>
      </dgm:t>
    </dgm:pt>
    <dgm:pt modelId="{61016891-B842-457A-BC85-A75E17352AD9}" type="pres">
      <dgm:prSet presAssocID="{FC015CFD-CF9D-450C-BA05-D6794A2E878E}" presName="hierChild2" presStyleCnt="0"/>
      <dgm:spPr/>
    </dgm:pt>
    <dgm:pt modelId="{951BD490-73FD-45BA-9426-465DF2C78865}" type="pres">
      <dgm:prSet presAssocID="{4A4F5D43-FE1A-43D2-BFFF-E9CC239413EB}" presName="Name25" presStyleLbl="parChTrans1D2" presStyleIdx="0" presStyleCnt="2"/>
      <dgm:spPr/>
      <dgm:t>
        <a:bodyPr/>
        <a:lstStyle/>
        <a:p>
          <a:endParaRPr lang="el-GR"/>
        </a:p>
      </dgm:t>
    </dgm:pt>
    <dgm:pt modelId="{B5C45907-12DC-4EF2-86F7-72191BDA24C8}" type="pres">
      <dgm:prSet presAssocID="{4A4F5D43-FE1A-43D2-BFFF-E9CC239413EB}" presName="connTx" presStyleLbl="parChTrans1D2" presStyleIdx="0" presStyleCnt="2"/>
      <dgm:spPr/>
      <dgm:t>
        <a:bodyPr/>
        <a:lstStyle/>
        <a:p>
          <a:endParaRPr lang="el-GR"/>
        </a:p>
      </dgm:t>
    </dgm:pt>
    <dgm:pt modelId="{759B2F1E-C2E9-45ED-ADA7-600AB02DD86B}" type="pres">
      <dgm:prSet presAssocID="{49ED26F1-B5C3-4647-A1DB-980F1A167BD3}" presName="Name30" presStyleCnt="0"/>
      <dgm:spPr/>
    </dgm:pt>
    <dgm:pt modelId="{4E38B841-A4F8-40AC-9CF6-A5CB4F3EFCF3}" type="pres">
      <dgm:prSet presAssocID="{49ED26F1-B5C3-4647-A1DB-980F1A167BD3}" presName="level2Shape" presStyleLbl="node2" presStyleIdx="0" presStyleCnt="2"/>
      <dgm:spPr/>
      <dgm:t>
        <a:bodyPr/>
        <a:lstStyle/>
        <a:p>
          <a:endParaRPr lang="el-GR"/>
        </a:p>
      </dgm:t>
    </dgm:pt>
    <dgm:pt modelId="{A3BA3EEB-8002-453D-9AC8-488E1E74473E}" type="pres">
      <dgm:prSet presAssocID="{49ED26F1-B5C3-4647-A1DB-980F1A167BD3}" presName="hierChild3" presStyleCnt="0"/>
      <dgm:spPr/>
    </dgm:pt>
    <dgm:pt modelId="{34D011FD-76C8-46AD-AD83-5EF79562DC2D}" type="pres">
      <dgm:prSet presAssocID="{38A4A940-8CFB-4834-B7AA-C2315A09BF29}" presName="Name25" presStyleLbl="parChTrans1D3" presStyleIdx="0" presStyleCnt="4"/>
      <dgm:spPr/>
      <dgm:t>
        <a:bodyPr/>
        <a:lstStyle/>
        <a:p>
          <a:endParaRPr lang="el-GR"/>
        </a:p>
      </dgm:t>
    </dgm:pt>
    <dgm:pt modelId="{089E80A1-B56C-4A14-9480-A0753B3AFCEE}" type="pres">
      <dgm:prSet presAssocID="{38A4A940-8CFB-4834-B7AA-C2315A09BF29}" presName="connTx" presStyleLbl="parChTrans1D3" presStyleIdx="0" presStyleCnt="4"/>
      <dgm:spPr/>
      <dgm:t>
        <a:bodyPr/>
        <a:lstStyle/>
        <a:p>
          <a:endParaRPr lang="el-GR"/>
        </a:p>
      </dgm:t>
    </dgm:pt>
    <dgm:pt modelId="{C8B0A978-79A7-421D-8E8C-9032F69898B9}" type="pres">
      <dgm:prSet presAssocID="{9A5BC71D-6471-47F7-9228-5836F9BD6B07}" presName="Name30" presStyleCnt="0"/>
      <dgm:spPr/>
    </dgm:pt>
    <dgm:pt modelId="{CB92F1FA-5B5E-468A-888C-5F0E57421E39}" type="pres">
      <dgm:prSet presAssocID="{9A5BC71D-6471-47F7-9228-5836F9BD6B07}" presName="level2Shape" presStyleLbl="node3" presStyleIdx="0" presStyleCnt="4"/>
      <dgm:spPr/>
      <dgm:t>
        <a:bodyPr/>
        <a:lstStyle/>
        <a:p>
          <a:endParaRPr lang="el-GR"/>
        </a:p>
      </dgm:t>
    </dgm:pt>
    <dgm:pt modelId="{26281A73-9FDD-40DA-A1DF-36C26CBFB9AC}" type="pres">
      <dgm:prSet presAssocID="{9A5BC71D-6471-47F7-9228-5836F9BD6B07}" presName="hierChild3" presStyleCnt="0"/>
      <dgm:spPr/>
    </dgm:pt>
    <dgm:pt modelId="{8F086E8F-2E9F-4FB6-BC7F-DD6AEC0E9AFC}" type="pres">
      <dgm:prSet presAssocID="{9D0D8194-81A3-4766-929D-6FEB4E9197BB}" presName="Name25" presStyleLbl="parChTrans1D3" presStyleIdx="1" presStyleCnt="4"/>
      <dgm:spPr/>
      <dgm:t>
        <a:bodyPr/>
        <a:lstStyle/>
        <a:p>
          <a:endParaRPr lang="el-GR"/>
        </a:p>
      </dgm:t>
    </dgm:pt>
    <dgm:pt modelId="{9F815180-0BF5-40B7-8A7B-0F5A1C23654E}" type="pres">
      <dgm:prSet presAssocID="{9D0D8194-81A3-4766-929D-6FEB4E9197BB}" presName="connTx" presStyleLbl="parChTrans1D3" presStyleIdx="1" presStyleCnt="4"/>
      <dgm:spPr/>
      <dgm:t>
        <a:bodyPr/>
        <a:lstStyle/>
        <a:p>
          <a:endParaRPr lang="el-GR"/>
        </a:p>
      </dgm:t>
    </dgm:pt>
    <dgm:pt modelId="{175C2F47-A225-4DBB-BD5E-F86FFD88F0D5}" type="pres">
      <dgm:prSet presAssocID="{2002D0B5-C504-4E24-B6CD-1712AB33DEC1}" presName="Name30" presStyleCnt="0"/>
      <dgm:spPr/>
    </dgm:pt>
    <dgm:pt modelId="{3BC1077E-5F9A-4CAD-82D5-69CDFCB6F76F}" type="pres">
      <dgm:prSet presAssocID="{2002D0B5-C504-4E24-B6CD-1712AB33DEC1}" presName="level2Shape" presStyleLbl="node3" presStyleIdx="1" presStyleCnt="4"/>
      <dgm:spPr/>
      <dgm:t>
        <a:bodyPr/>
        <a:lstStyle/>
        <a:p>
          <a:endParaRPr lang="el-GR"/>
        </a:p>
      </dgm:t>
    </dgm:pt>
    <dgm:pt modelId="{C999BA6C-013B-4694-9E4D-2628B34159F2}" type="pres">
      <dgm:prSet presAssocID="{2002D0B5-C504-4E24-B6CD-1712AB33DEC1}" presName="hierChild3" presStyleCnt="0"/>
      <dgm:spPr/>
    </dgm:pt>
    <dgm:pt modelId="{F0732DE6-FABA-48C7-B1B2-43AF438777E6}" type="pres">
      <dgm:prSet presAssocID="{F46DC74F-0A7C-49FE-9FE9-46DAF44606CD}" presName="Name25" presStyleLbl="parChTrans1D2" presStyleIdx="1" presStyleCnt="2"/>
      <dgm:spPr/>
      <dgm:t>
        <a:bodyPr/>
        <a:lstStyle/>
        <a:p>
          <a:endParaRPr lang="el-GR"/>
        </a:p>
      </dgm:t>
    </dgm:pt>
    <dgm:pt modelId="{C35362DC-26FD-42E8-9D0B-4730ABE59262}" type="pres">
      <dgm:prSet presAssocID="{F46DC74F-0A7C-49FE-9FE9-46DAF44606CD}" presName="connTx" presStyleLbl="parChTrans1D2" presStyleIdx="1" presStyleCnt="2"/>
      <dgm:spPr/>
      <dgm:t>
        <a:bodyPr/>
        <a:lstStyle/>
        <a:p>
          <a:endParaRPr lang="el-GR"/>
        </a:p>
      </dgm:t>
    </dgm:pt>
    <dgm:pt modelId="{834C9B19-1B3B-400D-B1A2-77D05873E556}" type="pres">
      <dgm:prSet presAssocID="{9AB1E622-6E81-4DC3-AB5D-9F672F379309}" presName="Name30" presStyleCnt="0"/>
      <dgm:spPr/>
    </dgm:pt>
    <dgm:pt modelId="{BF163972-5CAA-4144-98B6-F653DFFABE8C}" type="pres">
      <dgm:prSet presAssocID="{9AB1E622-6E81-4DC3-AB5D-9F672F379309}" presName="level2Shape" presStyleLbl="node2" presStyleIdx="1" presStyleCnt="2"/>
      <dgm:spPr/>
      <dgm:t>
        <a:bodyPr/>
        <a:lstStyle/>
        <a:p>
          <a:endParaRPr lang="el-GR"/>
        </a:p>
      </dgm:t>
    </dgm:pt>
    <dgm:pt modelId="{A592220E-0335-464A-80A7-BB20DB2DAF54}" type="pres">
      <dgm:prSet presAssocID="{9AB1E622-6E81-4DC3-AB5D-9F672F379309}" presName="hierChild3" presStyleCnt="0"/>
      <dgm:spPr/>
    </dgm:pt>
    <dgm:pt modelId="{92FBD68A-E780-494E-8466-3EB44341A985}" type="pres">
      <dgm:prSet presAssocID="{BA4BD2E1-EC3B-4C14-A2F3-062D585FBA1D}" presName="Name25" presStyleLbl="parChTrans1D3" presStyleIdx="2" presStyleCnt="4"/>
      <dgm:spPr/>
      <dgm:t>
        <a:bodyPr/>
        <a:lstStyle/>
        <a:p>
          <a:endParaRPr lang="el-GR"/>
        </a:p>
      </dgm:t>
    </dgm:pt>
    <dgm:pt modelId="{425E3937-F1B4-4C5B-8FF7-2D517FC3F6DD}" type="pres">
      <dgm:prSet presAssocID="{BA4BD2E1-EC3B-4C14-A2F3-062D585FBA1D}" presName="connTx" presStyleLbl="parChTrans1D3" presStyleIdx="2" presStyleCnt="4"/>
      <dgm:spPr/>
      <dgm:t>
        <a:bodyPr/>
        <a:lstStyle/>
        <a:p>
          <a:endParaRPr lang="el-GR"/>
        </a:p>
      </dgm:t>
    </dgm:pt>
    <dgm:pt modelId="{9D879257-8925-4E04-9574-9C85B1063101}" type="pres">
      <dgm:prSet presAssocID="{486A5426-1D1F-4CB8-AABC-F802CF1A60F2}" presName="Name30" presStyleCnt="0"/>
      <dgm:spPr/>
    </dgm:pt>
    <dgm:pt modelId="{92EF4F64-5F66-499B-97A4-E39FDC062EBC}" type="pres">
      <dgm:prSet presAssocID="{486A5426-1D1F-4CB8-AABC-F802CF1A60F2}" presName="level2Shape" presStyleLbl="node3" presStyleIdx="2" presStyleCnt="4"/>
      <dgm:spPr/>
      <dgm:t>
        <a:bodyPr/>
        <a:lstStyle/>
        <a:p>
          <a:endParaRPr lang="el-GR"/>
        </a:p>
      </dgm:t>
    </dgm:pt>
    <dgm:pt modelId="{4584BC84-E62D-4169-A632-BDD052FE8FE1}" type="pres">
      <dgm:prSet presAssocID="{486A5426-1D1F-4CB8-AABC-F802CF1A60F2}" presName="hierChild3" presStyleCnt="0"/>
      <dgm:spPr/>
    </dgm:pt>
    <dgm:pt modelId="{7D6D00F4-E7D0-4978-8715-E8B9BDA88F83}" type="pres">
      <dgm:prSet presAssocID="{2C23983B-FAE3-409B-B523-9F994813EF5C}" presName="Name25" presStyleLbl="parChTrans1D3" presStyleIdx="3" presStyleCnt="4"/>
      <dgm:spPr/>
      <dgm:t>
        <a:bodyPr/>
        <a:lstStyle/>
        <a:p>
          <a:endParaRPr lang="el-GR"/>
        </a:p>
      </dgm:t>
    </dgm:pt>
    <dgm:pt modelId="{5A38B8F5-0A75-45EC-9BB7-CD3FF58DDD30}" type="pres">
      <dgm:prSet presAssocID="{2C23983B-FAE3-409B-B523-9F994813EF5C}" presName="connTx" presStyleLbl="parChTrans1D3" presStyleIdx="3" presStyleCnt="4"/>
      <dgm:spPr/>
      <dgm:t>
        <a:bodyPr/>
        <a:lstStyle/>
        <a:p>
          <a:endParaRPr lang="el-GR"/>
        </a:p>
      </dgm:t>
    </dgm:pt>
    <dgm:pt modelId="{A59FFF04-DAEC-41DB-BCA0-D6A84E3D4D8A}" type="pres">
      <dgm:prSet presAssocID="{21968A7B-987C-45C8-AB54-655F23869632}" presName="Name30" presStyleCnt="0"/>
      <dgm:spPr/>
    </dgm:pt>
    <dgm:pt modelId="{B09A94D0-2F73-46EA-81C3-0B321E902319}" type="pres">
      <dgm:prSet presAssocID="{21968A7B-987C-45C8-AB54-655F23869632}" presName="level2Shape" presStyleLbl="node3" presStyleIdx="3" presStyleCnt="4"/>
      <dgm:spPr/>
      <dgm:t>
        <a:bodyPr/>
        <a:lstStyle/>
        <a:p>
          <a:endParaRPr lang="el-GR"/>
        </a:p>
      </dgm:t>
    </dgm:pt>
    <dgm:pt modelId="{E9E8F8FD-1CAB-4F43-A3EB-2A0A496BB18C}" type="pres">
      <dgm:prSet presAssocID="{21968A7B-987C-45C8-AB54-655F23869632}" presName="hierChild3" presStyleCnt="0"/>
      <dgm:spPr/>
    </dgm:pt>
    <dgm:pt modelId="{EF0EEA83-36FE-4176-A3BD-B7660A93F1DB}" type="pres">
      <dgm:prSet presAssocID="{CD5ABE62-A544-41D1-8206-B32F8339ECE8}" presName="bgShapesFlow" presStyleCnt="0"/>
      <dgm:spPr/>
    </dgm:pt>
    <dgm:pt modelId="{C66C93B2-784F-47CA-A62F-34BDF1EE9DD7}" type="pres">
      <dgm:prSet presAssocID="{FFB862A3-70AE-4C2D-B932-92DB84420748}" presName="rectComp" presStyleCnt="0"/>
      <dgm:spPr/>
    </dgm:pt>
    <dgm:pt modelId="{0985E749-D6AD-4362-B365-8BC316EA05B2}" type="pres">
      <dgm:prSet presAssocID="{FFB862A3-70AE-4C2D-B932-92DB84420748}" presName="bgRect" presStyleLbl="bgShp" presStyleIdx="0" presStyleCnt="3"/>
      <dgm:spPr/>
      <dgm:t>
        <a:bodyPr/>
        <a:lstStyle/>
        <a:p>
          <a:endParaRPr lang="el-GR"/>
        </a:p>
      </dgm:t>
    </dgm:pt>
    <dgm:pt modelId="{CE5C1A03-3580-468C-86A6-9A02A2D11E1A}" type="pres">
      <dgm:prSet presAssocID="{FFB862A3-70AE-4C2D-B932-92DB84420748}" presName="bgRectTx" presStyleLbl="bgShp" presStyleIdx="0" presStyleCnt="3">
        <dgm:presLayoutVars>
          <dgm:bulletEnabled val="1"/>
        </dgm:presLayoutVars>
      </dgm:prSet>
      <dgm:spPr/>
      <dgm:t>
        <a:bodyPr/>
        <a:lstStyle/>
        <a:p>
          <a:endParaRPr lang="el-GR"/>
        </a:p>
      </dgm:t>
    </dgm:pt>
    <dgm:pt modelId="{1BB6A9F8-F6CC-4C44-92CF-2240B2781D9E}" type="pres">
      <dgm:prSet presAssocID="{FFB862A3-70AE-4C2D-B932-92DB84420748}" presName="spComp" presStyleCnt="0"/>
      <dgm:spPr/>
    </dgm:pt>
    <dgm:pt modelId="{6BCD3C8C-20FA-49BB-A28C-3D9E30D597B5}" type="pres">
      <dgm:prSet presAssocID="{FFB862A3-70AE-4C2D-B932-92DB84420748}" presName="hSp" presStyleCnt="0"/>
      <dgm:spPr/>
    </dgm:pt>
    <dgm:pt modelId="{D7C786C5-9173-4C47-9C55-DAC98A2EBFE7}" type="pres">
      <dgm:prSet presAssocID="{E58EE4CC-7189-433D-91C5-FEBA774364CE}" presName="rectComp" presStyleCnt="0"/>
      <dgm:spPr/>
    </dgm:pt>
    <dgm:pt modelId="{4CCB73C5-7676-4A15-A057-7B2CC9A7547E}" type="pres">
      <dgm:prSet presAssocID="{E58EE4CC-7189-433D-91C5-FEBA774364CE}" presName="bgRect" presStyleLbl="bgShp" presStyleIdx="1" presStyleCnt="3"/>
      <dgm:spPr/>
      <dgm:t>
        <a:bodyPr/>
        <a:lstStyle/>
        <a:p>
          <a:endParaRPr lang="el-GR"/>
        </a:p>
      </dgm:t>
    </dgm:pt>
    <dgm:pt modelId="{70002090-D7A6-454A-8837-4CAF939EC037}" type="pres">
      <dgm:prSet presAssocID="{E58EE4CC-7189-433D-91C5-FEBA774364CE}" presName="bgRectTx" presStyleLbl="bgShp" presStyleIdx="1" presStyleCnt="3">
        <dgm:presLayoutVars>
          <dgm:bulletEnabled val="1"/>
        </dgm:presLayoutVars>
      </dgm:prSet>
      <dgm:spPr/>
      <dgm:t>
        <a:bodyPr/>
        <a:lstStyle/>
        <a:p>
          <a:endParaRPr lang="el-GR"/>
        </a:p>
      </dgm:t>
    </dgm:pt>
    <dgm:pt modelId="{DB097F13-6032-4364-B1AF-437189F7C2B2}" type="pres">
      <dgm:prSet presAssocID="{E58EE4CC-7189-433D-91C5-FEBA774364CE}" presName="spComp" presStyleCnt="0"/>
      <dgm:spPr/>
    </dgm:pt>
    <dgm:pt modelId="{68A360B4-4DC1-47AD-99CE-88F882401A1A}" type="pres">
      <dgm:prSet presAssocID="{E58EE4CC-7189-433D-91C5-FEBA774364CE}" presName="hSp" presStyleCnt="0"/>
      <dgm:spPr/>
    </dgm:pt>
    <dgm:pt modelId="{6F692ABB-274C-45DC-8EBB-CF148032E794}" type="pres">
      <dgm:prSet presAssocID="{EAB837B3-B52C-437D-BA47-9DA822C7B26C}" presName="rectComp" presStyleCnt="0"/>
      <dgm:spPr/>
    </dgm:pt>
    <dgm:pt modelId="{62F7A241-FDD5-43F9-831A-17C61657357A}" type="pres">
      <dgm:prSet presAssocID="{EAB837B3-B52C-437D-BA47-9DA822C7B26C}" presName="bgRect" presStyleLbl="bgShp" presStyleIdx="2" presStyleCnt="3"/>
      <dgm:spPr/>
      <dgm:t>
        <a:bodyPr/>
        <a:lstStyle/>
        <a:p>
          <a:endParaRPr lang="el-GR"/>
        </a:p>
      </dgm:t>
    </dgm:pt>
    <dgm:pt modelId="{4DAB3431-396D-4AF6-AB09-7EB9FDB5C837}" type="pres">
      <dgm:prSet presAssocID="{EAB837B3-B52C-437D-BA47-9DA822C7B26C}" presName="bgRectTx" presStyleLbl="bgShp" presStyleIdx="2" presStyleCnt="3">
        <dgm:presLayoutVars>
          <dgm:bulletEnabled val="1"/>
        </dgm:presLayoutVars>
      </dgm:prSet>
      <dgm:spPr/>
      <dgm:t>
        <a:bodyPr/>
        <a:lstStyle/>
        <a:p>
          <a:endParaRPr lang="el-GR"/>
        </a:p>
      </dgm:t>
    </dgm:pt>
  </dgm:ptLst>
  <dgm:cxnLst>
    <dgm:cxn modelId="{DA3E1934-83DF-4D99-95C6-E8BE01E9F92B}" type="presOf" srcId="{F46DC74F-0A7C-49FE-9FE9-46DAF44606CD}" destId="{F0732DE6-FABA-48C7-B1B2-43AF438777E6}" srcOrd="0" destOrd="0" presId="urn:microsoft.com/office/officeart/2005/8/layout/hierarchy5"/>
    <dgm:cxn modelId="{AC507B15-9426-43D3-8507-BFE78F746682}" type="presOf" srcId="{F46DC74F-0A7C-49FE-9FE9-46DAF44606CD}" destId="{C35362DC-26FD-42E8-9D0B-4730ABE59262}" srcOrd="1" destOrd="0" presId="urn:microsoft.com/office/officeart/2005/8/layout/hierarchy5"/>
    <dgm:cxn modelId="{43B0DDF5-F3FB-4462-9BBF-E20AFA83B92A}" type="presOf" srcId="{4A4F5D43-FE1A-43D2-BFFF-E9CC239413EB}" destId="{951BD490-73FD-45BA-9426-465DF2C78865}" srcOrd="0" destOrd="0" presId="urn:microsoft.com/office/officeart/2005/8/layout/hierarchy5"/>
    <dgm:cxn modelId="{79EE6B4B-5C2A-4FA4-899A-486E19C0221B}" type="presOf" srcId="{EAB837B3-B52C-437D-BA47-9DA822C7B26C}" destId="{4DAB3431-396D-4AF6-AB09-7EB9FDB5C837}" srcOrd="1" destOrd="0" presId="urn:microsoft.com/office/officeart/2005/8/layout/hierarchy5"/>
    <dgm:cxn modelId="{F88D5F91-24F5-4176-87AC-F67E6FC105E3}" type="presOf" srcId="{21968A7B-987C-45C8-AB54-655F23869632}" destId="{B09A94D0-2F73-46EA-81C3-0B321E902319}" srcOrd="0" destOrd="0" presId="urn:microsoft.com/office/officeart/2005/8/layout/hierarchy5"/>
    <dgm:cxn modelId="{839FB788-7C0B-4A2D-B0F7-31940CDC2266}" type="presOf" srcId="{BA4BD2E1-EC3B-4C14-A2F3-062D585FBA1D}" destId="{92FBD68A-E780-494E-8466-3EB44341A985}" srcOrd="0" destOrd="0" presId="urn:microsoft.com/office/officeart/2005/8/layout/hierarchy5"/>
    <dgm:cxn modelId="{9D23F036-5E65-4CD2-8190-A6150C9D7B33}" srcId="{49ED26F1-B5C3-4647-A1DB-980F1A167BD3}" destId="{2002D0B5-C504-4E24-B6CD-1712AB33DEC1}" srcOrd="1" destOrd="0" parTransId="{9D0D8194-81A3-4766-929D-6FEB4E9197BB}" sibTransId="{05822857-A0A3-4E8D-B34A-96DF6714BF79}"/>
    <dgm:cxn modelId="{DAA045C1-A197-4F2D-944A-864C7AA9A0DD}" srcId="{CD5ABE62-A544-41D1-8206-B32F8339ECE8}" destId="{E58EE4CC-7189-433D-91C5-FEBA774364CE}" srcOrd="2" destOrd="0" parTransId="{7BB27D64-B096-481E-951D-BF7035EF8933}" sibTransId="{96868532-D207-4506-BD5B-3DA39D22A8F4}"/>
    <dgm:cxn modelId="{77F44FBF-EBC5-4064-A801-F7FD3EED338A}" srcId="{CD5ABE62-A544-41D1-8206-B32F8339ECE8}" destId="{FC015CFD-CF9D-450C-BA05-D6794A2E878E}" srcOrd="0" destOrd="0" parTransId="{29832C5C-A071-4006-975E-087ACE33B132}" sibTransId="{AD678CD8-D746-4551-AD00-CE9FC04E92A5}"/>
    <dgm:cxn modelId="{096BECD5-3184-41D3-9796-4AC540AD3DA7}" type="presOf" srcId="{486A5426-1D1F-4CB8-AABC-F802CF1A60F2}" destId="{92EF4F64-5F66-499B-97A4-E39FDC062EBC}" srcOrd="0" destOrd="0" presId="urn:microsoft.com/office/officeart/2005/8/layout/hierarchy5"/>
    <dgm:cxn modelId="{16377976-9EE4-4233-910E-69E732E7AB99}" srcId="{CD5ABE62-A544-41D1-8206-B32F8339ECE8}" destId="{FFB862A3-70AE-4C2D-B932-92DB84420748}" srcOrd="1" destOrd="0" parTransId="{AED7C838-3C12-416C-8FB8-02310B2C4F25}" sibTransId="{C980AC18-9C80-4E35-9D0A-3FE60C3EF21D}"/>
    <dgm:cxn modelId="{5B6B7282-4C3E-4FF0-ACD3-E96CEA170BE9}" type="presOf" srcId="{BA4BD2E1-EC3B-4C14-A2F3-062D585FBA1D}" destId="{425E3937-F1B4-4C5B-8FF7-2D517FC3F6DD}" srcOrd="1" destOrd="0" presId="urn:microsoft.com/office/officeart/2005/8/layout/hierarchy5"/>
    <dgm:cxn modelId="{833EF65B-253D-499F-99CD-8C28DD2ECFA6}" type="presOf" srcId="{2C23983B-FAE3-409B-B523-9F994813EF5C}" destId="{7D6D00F4-E7D0-4978-8715-E8B9BDA88F83}" srcOrd="0" destOrd="0" presId="urn:microsoft.com/office/officeart/2005/8/layout/hierarchy5"/>
    <dgm:cxn modelId="{4EB49BD9-7BDD-4C61-A913-DA817BA69FF3}" type="presOf" srcId="{2002D0B5-C504-4E24-B6CD-1712AB33DEC1}" destId="{3BC1077E-5F9A-4CAD-82D5-69CDFCB6F76F}" srcOrd="0" destOrd="0" presId="urn:microsoft.com/office/officeart/2005/8/layout/hierarchy5"/>
    <dgm:cxn modelId="{28ADC82B-76E4-4F67-AE23-DAFB019CDA9E}" srcId="{CD5ABE62-A544-41D1-8206-B32F8339ECE8}" destId="{EAB837B3-B52C-437D-BA47-9DA822C7B26C}" srcOrd="3" destOrd="0" parTransId="{CD31ADFA-8751-4590-A3FB-FE5CCDFB5925}" sibTransId="{05E05079-44FB-40FF-A86D-FB724D4A5996}"/>
    <dgm:cxn modelId="{5258B779-F9C9-416D-B71F-7594F6BFC708}" type="presOf" srcId="{EAB837B3-B52C-437D-BA47-9DA822C7B26C}" destId="{62F7A241-FDD5-43F9-831A-17C61657357A}" srcOrd="0" destOrd="0" presId="urn:microsoft.com/office/officeart/2005/8/layout/hierarchy5"/>
    <dgm:cxn modelId="{83BA13BA-1F70-46E6-ADB8-0F807C93573A}" type="presOf" srcId="{CD5ABE62-A544-41D1-8206-B32F8339ECE8}" destId="{9CF9AC4E-A0FB-454D-9301-A4364D6399BC}" srcOrd="0" destOrd="0" presId="urn:microsoft.com/office/officeart/2005/8/layout/hierarchy5"/>
    <dgm:cxn modelId="{80129328-AA8A-43AE-8B31-7993CE197275}" type="presOf" srcId="{9A5BC71D-6471-47F7-9228-5836F9BD6B07}" destId="{CB92F1FA-5B5E-468A-888C-5F0E57421E39}" srcOrd="0" destOrd="0" presId="urn:microsoft.com/office/officeart/2005/8/layout/hierarchy5"/>
    <dgm:cxn modelId="{A817D3FE-629C-428E-8C67-D7FD232D413D}" srcId="{9AB1E622-6E81-4DC3-AB5D-9F672F379309}" destId="{21968A7B-987C-45C8-AB54-655F23869632}" srcOrd="1" destOrd="0" parTransId="{2C23983B-FAE3-409B-B523-9F994813EF5C}" sibTransId="{B59739B5-E2D7-4F20-B611-5959B8BFF62B}"/>
    <dgm:cxn modelId="{81B6140F-6792-4896-8BFC-043842575553}" type="presOf" srcId="{9D0D8194-81A3-4766-929D-6FEB4E9197BB}" destId="{8F086E8F-2E9F-4FB6-BC7F-DD6AEC0E9AFC}" srcOrd="0" destOrd="0" presId="urn:microsoft.com/office/officeart/2005/8/layout/hierarchy5"/>
    <dgm:cxn modelId="{15CF0953-6F45-4E9B-85A7-CDF53762388A}" type="presOf" srcId="{FFB862A3-70AE-4C2D-B932-92DB84420748}" destId="{0985E749-D6AD-4362-B365-8BC316EA05B2}" srcOrd="0" destOrd="0" presId="urn:microsoft.com/office/officeart/2005/8/layout/hierarchy5"/>
    <dgm:cxn modelId="{E7F07BB2-AF7B-41E3-8A93-45B73BE3B1CD}" type="presOf" srcId="{E58EE4CC-7189-433D-91C5-FEBA774364CE}" destId="{4CCB73C5-7676-4A15-A057-7B2CC9A7547E}" srcOrd="0" destOrd="0" presId="urn:microsoft.com/office/officeart/2005/8/layout/hierarchy5"/>
    <dgm:cxn modelId="{FBD2912A-5147-4657-95AE-1D4B5AC34449}" type="presOf" srcId="{38A4A940-8CFB-4834-B7AA-C2315A09BF29}" destId="{089E80A1-B56C-4A14-9480-A0753B3AFCEE}" srcOrd="1" destOrd="0" presId="urn:microsoft.com/office/officeart/2005/8/layout/hierarchy5"/>
    <dgm:cxn modelId="{0DAD9DA9-5E54-4AFC-B87B-A520C21B0F77}" srcId="{FC015CFD-CF9D-450C-BA05-D6794A2E878E}" destId="{9AB1E622-6E81-4DC3-AB5D-9F672F379309}" srcOrd="1" destOrd="0" parTransId="{F46DC74F-0A7C-49FE-9FE9-46DAF44606CD}" sibTransId="{7614D6D1-49FB-4D93-A15B-42B103FC7479}"/>
    <dgm:cxn modelId="{3D987123-5F1F-4056-91F5-558A6D30CC54}" type="presOf" srcId="{E58EE4CC-7189-433D-91C5-FEBA774364CE}" destId="{70002090-D7A6-454A-8837-4CAF939EC037}" srcOrd="1" destOrd="0" presId="urn:microsoft.com/office/officeart/2005/8/layout/hierarchy5"/>
    <dgm:cxn modelId="{DFE2F6A7-654D-463E-8C6B-1ADAB38F7299}" type="presOf" srcId="{49ED26F1-B5C3-4647-A1DB-980F1A167BD3}" destId="{4E38B841-A4F8-40AC-9CF6-A5CB4F3EFCF3}" srcOrd="0" destOrd="0" presId="urn:microsoft.com/office/officeart/2005/8/layout/hierarchy5"/>
    <dgm:cxn modelId="{D8B230A1-481E-4AE8-AE5C-CD1E4D119B4A}" type="presOf" srcId="{2C23983B-FAE3-409B-B523-9F994813EF5C}" destId="{5A38B8F5-0A75-45EC-9BB7-CD3FF58DDD30}" srcOrd="1" destOrd="0" presId="urn:microsoft.com/office/officeart/2005/8/layout/hierarchy5"/>
    <dgm:cxn modelId="{39C9460D-C5BB-4744-9933-7CC69EEBFF13}" srcId="{9AB1E622-6E81-4DC3-AB5D-9F672F379309}" destId="{486A5426-1D1F-4CB8-AABC-F802CF1A60F2}" srcOrd="0" destOrd="0" parTransId="{BA4BD2E1-EC3B-4C14-A2F3-062D585FBA1D}" sibTransId="{FF6A756B-43A9-4A77-90D3-5138D798CCB4}"/>
    <dgm:cxn modelId="{C392DA70-5434-4C22-BDE1-77EF3385EBB4}" type="presOf" srcId="{FC015CFD-CF9D-450C-BA05-D6794A2E878E}" destId="{7884A58A-654A-4CE6-8DAD-2ED5407BB14D}" srcOrd="0" destOrd="0" presId="urn:microsoft.com/office/officeart/2005/8/layout/hierarchy5"/>
    <dgm:cxn modelId="{84770692-A491-419F-97C4-2B7DA1F6B74C}" type="presOf" srcId="{9AB1E622-6E81-4DC3-AB5D-9F672F379309}" destId="{BF163972-5CAA-4144-98B6-F653DFFABE8C}" srcOrd="0" destOrd="0" presId="urn:microsoft.com/office/officeart/2005/8/layout/hierarchy5"/>
    <dgm:cxn modelId="{A8EFB969-DED5-43CE-91BB-5C2FCC234D74}" type="presOf" srcId="{38A4A940-8CFB-4834-B7AA-C2315A09BF29}" destId="{34D011FD-76C8-46AD-AD83-5EF79562DC2D}" srcOrd="0" destOrd="0" presId="urn:microsoft.com/office/officeart/2005/8/layout/hierarchy5"/>
    <dgm:cxn modelId="{D4496E01-A7F3-467F-82F1-26BED5EC8DF6}" type="presOf" srcId="{FFB862A3-70AE-4C2D-B932-92DB84420748}" destId="{CE5C1A03-3580-468C-86A6-9A02A2D11E1A}" srcOrd="1" destOrd="0" presId="urn:microsoft.com/office/officeart/2005/8/layout/hierarchy5"/>
    <dgm:cxn modelId="{3026F31D-7651-4427-B78A-FF78B977804C}" srcId="{49ED26F1-B5C3-4647-A1DB-980F1A167BD3}" destId="{9A5BC71D-6471-47F7-9228-5836F9BD6B07}" srcOrd="0" destOrd="0" parTransId="{38A4A940-8CFB-4834-B7AA-C2315A09BF29}" sibTransId="{475DD9F4-5006-4380-BFA0-E6AE27B02CF9}"/>
    <dgm:cxn modelId="{0074E75C-BF04-4E85-A762-47DFCE0A697A}" srcId="{FC015CFD-CF9D-450C-BA05-D6794A2E878E}" destId="{49ED26F1-B5C3-4647-A1DB-980F1A167BD3}" srcOrd="0" destOrd="0" parTransId="{4A4F5D43-FE1A-43D2-BFFF-E9CC239413EB}" sibTransId="{7F2CD401-2386-4D58-A560-D7D504BD5C0E}"/>
    <dgm:cxn modelId="{6AB985ED-EF9E-4CDE-A7FB-161CA423F3BE}" type="presOf" srcId="{9D0D8194-81A3-4766-929D-6FEB4E9197BB}" destId="{9F815180-0BF5-40B7-8A7B-0F5A1C23654E}" srcOrd="1" destOrd="0" presId="urn:microsoft.com/office/officeart/2005/8/layout/hierarchy5"/>
    <dgm:cxn modelId="{708E5464-F52F-4A60-9662-C7DDEF8DB3CB}" type="presOf" srcId="{4A4F5D43-FE1A-43D2-BFFF-E9CC239413EB}" destId="{B5C45907-12DC-4EF2-86F7-72191BDA24C8}" srcOrd="1" destOrd="0" presId="urn:microsoft.com/office/officeart/2005/8/layout/hierarchy5"/>
    <dgm:cxn modelId="{23A0D415-44B5-4F08-B4E1-CB330342A3E3}" type="presParOf" srcId="{9CF9AC4E-A0FB-454D-9301-A4364D6399BC}" destId="{ECC21D80-72C1-4F92-B93C-2D892CBF768A}" srcOrd="0" destOrd="0" presId="urn:microsoft.com/office/officeart/2005/8/layout/hierarchy5"/>
    <dgm:cxn modelId="{2017DC2B-6BE2-4BEB-A843-501B85E66419}" type="presParOf" srcId="{ECC21D80-72C1-4F92-B93C-2D892CBF768A}" destId="{FCAF587D-5952-43A1-97B6-A9ACD082731C}" srcOrd="0" destOrd="0" presId="urn:microsoft.com/office/officeart/2005/8/layout/hierarchy5"/>
    <dgm:cxn modelId="{4687A2A0-3629-440D-9842-9B9105D1307D}" type="presParOf" srcId="{ECC21D80-72C1-4F92-B93C-2D892CBF768A}" destId="{D2042B51-9AE5-4AAF-916D-8FBC7307CB80}" srcOrd="1" destOrd="0" presId="urn:microsoft.com/office/officeart/2005/8/layout/hierarchy5"/>
    <dgm:cxn modelId="{15CE0E2B-BE25-4FFF-BE87-44A861B119B9}" type="presParOf" srcId="{D2042B51-9AE5-4AAF-916D-8FBC7307CB80}" destId="{3390982B-67AB-4B95-85D6-71A6A733404F}" srcOrd="0" destOrd="0" presId="urn:microsoft.com/office/officeart/2005/8/layout/hierarchy5"/>
    <dgm:cxn modelId="{C8455616-2D86-4F59-B52F-BA0CCAF1F7AE}" type="presParOf" srcId="{3390982B-67AB-4B95-85D6-71A6A733404F}" destId="{7884A58A-654A-4CE6-8DAD-2ED5407BB14D}" srcOrd="0" destOrd="0" presId="urn:microsoft.com/office/officeart/2005/8/layout/hierarchy5"/>
    <dgm:cxn modelId="{CAE69500-1230-4B21-A0CA-DB027BA7B16C}" type="presParOf" srcId="{3390982B-67AB-4B95-85D6-71A6A733404F}" destId="{61016891-B842-457A-BC85-A75E17352AD9}" srcOrd="1" destOrd="0" presId="urn:microsoft.com/office/officeart/2005/8/layout/hierarchy5"/>
    <dgm:cxn modelId="{685C0ADC-83D6-469E-B6F5-BB60BCC03FA2}" type="presParOf" srcId="{61016891-B842-457A-BC85-A75E17352AD9}" destId="{951BD490-73FD-45BA-9426-465DF2C78865}" srcOrd="0" destOrd="0" presId="urn:microsoft.com/office/officeart/2005/8/layout/hierarchy5"/>
    <dgm:cxn modelId="{045C4E7D-9FA0-4FB1-AA5E-9890CBF47B4B}" type="presParOf" srcId="{951BD490-73FD-45BA-9426-465DF2C78865}" destId="{B5C45907-12DC-4EF2-86F7-72191BDA24C8}" srcOrd="0" destOrd="0" presId="urn:microsoft.com/office/officeart/2005/8/layout/hierarchy5"/>
    <dgm:cxn modelId="{4F550711-D19C-4F18-83CC-8A7882F58B38}" type="presParOf" srcId="{61016891-B842-457A-BC85-A75E17352AD9}" destId="{759B2F1E-C2E9-45ED-ADA7-600AB02DD86B}" srcOrd="1" destOrd="0" presId="urn:microsoft.com/office/officeart/2005/8/layout/hierarchy5"/>
    <dgm:cxn modelId="{6FFF28CA-D878-47AB-87F0-6A1C5B5E54AE}" type="presParOf" srcId="{759B2F1E-C2E9-45ED-ADA7-600AB02DD86B}" destId="{4E38B841-A4F8-40AC-9CF6-A5CB4F3EFCF3}" srcOrd="0" destOrd="0" presId="urn:microsoft.com/office/officeart/2005/8/layout/hierarchy5"/>
    <dgm:cxn modelId="{01D9FF67-9CC4-460B-B1F2-DAD06E70024E}" type="presParOf" srcId="{759B2F1E-C2E9-45ED-ADA7-600AB02DD86B}" destId="{A3BA3EEB-8002-453D-9AC8-488E1E74473E}" srcOrd="1" destOrd="0" presId="urn:microsoft.com/office/officeart/2005/8/layout/hierarchy5"/>
    <dgm:cxn modelId="{BF8F90A7-ED76-4C43-B5F0-E6D22AB60BD7}" type="presParOf" srcId="{A3BA3EEB-8002-453D-9AC8-488E1E74473E}" destId="{34D011FD-76C8-46AD-AD83-5EF79562DC2D}" srcOrd="0" destOrd="0" presId="urn:microsoft.com/office/officeart/2005/8/layout/hierarchy5"/>
    <dgm:cxn modelId="{97880B1C-4FF8-46F7-B94E-E5A24305475F}" type="presParOf" srcId="{34D011FD-76C8-46AD-AD83-5EF79562DC2D}" destId="{089E80A1-B56C-4A14-9480-A0753B3AFCEE}" srcOrd="0" destOrd="0" presId="urn:microsoft.com/office/officeart/2005/8/layout/hierarchy5"/>
    <dgm:cxn modelId="{71E234B0-3799-4BEE-B889-53420AEECC91}" type="presParOf" srcId="{A3BA3EEB-8002-453D-9AC8-488E1E74473E}" destId="{C8B0A978-79A7-421D-8E8C-9032F69898B9}" srcOrd="1" destOrd="0" presId="urn:microsoft.com/office/officeart/2005/8/layout/hierarchy5"/>
    <dgm:cxn modelId="{1CB614F6-3027-4B19-B645-67C84FB90575}" type="presParOf" srcId="{C8B0A978-79A7-421D-8E8C-9032F69898B9}" destId="{CB92F1FA-5B5E-468A-888C-5F0E57421E39}" srcOrd="0" destOrd="0" presId="urn:microsoft.com/office/officeart/2005/8/layout/hierarchy5"/>
    <dgm:cxn modelId="{82A31598-9364-400D-9C98-2F005960F292}" type="presParOf" srcId="{C8B0A978-79A7-421D-8E8C-9032F69898B9}" destId="{26281A73-9FDD-40DA-A1DF-36C26CBFB9AC}" srcOrd="1" destOrd="0" presId="urn:microsoft.com/office/officeart/2005/8/layout/hierarchy5"/>
    <dgm:cxn modelId="{D765053B-C18D-42D4-BB3E-6974402BEC31}" type="presParOf" srcId="{A3BA3EEB-8002-453D-9AC8-488E1E74473E}" destId="{8F086E8F-2E9F-4FB6-BC7F-DD6AEC0E9AFC}" srcOrd="2" destOrd="0" presId="urn:microsoft.com/office/officeart/2005/8/layout/hierarchy5"/>
    <dgm:cxn modelId="{E305DC21-7269-4C8C-8852-4D5361E92A72}" type="presParOf" srcId="{8F086E8F-2E9F-4FB6-BC7F-DD6AEC0E9AFC}" destId="{9F815180-0BF5-40B7-8A7B-0F5A1C23654E}" srcOrd="0" destOrd="0" presId="urn:microsoft.com/office/officeart/2005/8/layout/hierarchy5"/>
    <dgm:cxn modelId="{F516B337-515F-44A4-8CA7-B07A9D0E0867}" type="presParOf" srcId="{A3BA3EEB-8002-453D-9AC8-488E1E74473E}" destId="{175C2F47-A225-4DBB-BD5E-F86FFD88F0D5}" srcOrd="3" destOrd="0" presId="urn:microsoft.com/office/officeart/2005/8/layout/hierarchy5"/>
    <dgm:cxn modelId="{16C94153-B95D-4C98-9322-4BE254141B54}" type="presParOf" srcId="{175C2F47-A225-4DBB-BD5E-F86FFD88F0D5}" destId="{3BC1077E-5F9A-4CAD-82D5-69CDFCB6F76F}" srcOrd="0" destOrd="0" presId="urn:microsoft.com/office/officeart/2005/8/layout/hierarchy5"/>
    <dgm:cxn modelId="{E7229520-2C3C-47C7-B48E-5A853503CF21}" type="presParOf" srcId="{175C2F47-A225-4DBB-BD5E-F86FFD88F0D5}" destId="{C999BA6C-013B-4694-9E4D-2628B34159F2}" srcOrd="1" destOrd="0" presId="urn:microsoft.com/office/officeart/2005/8/layout/hierarchy5"/>
    <dgm:cxn modelId="{BADA9D19-BC45-40B9-B6A6-70CB31D6A28B}" type="presParOf" srcId="{61016891-B842-457A-BC85-A75E17352AD9}" destId="{F0732DE6-FABA-48C7-B1B2-43AF438777E6}" srcOrd="2" destOrd="0" presId="urn:microsoft.com/office/officeart/2005/8/layout/hierarchy5"/>
    <dgm:cxn modelId="{7FCB9EA6-2E34-486D-A7A9-ADFB4996D964}" type="presParOf" srcId="{F0732DE6-FABA-48C7-B1B2-43AF438777E6}" destId="{C35362DC-26FD-42E8-9D0B-4730ABE59262}" srcOrd="0" destOrd="0" presId="urn:microsoft.com/office/officeart/2005/8/layout/hierarchy5"/>
    <dgm:cxn modelId="{1F3B7A2F-186C-40FF-B496-4827AA7F8DA1}" type="presParOf" srcId="{61016891-B842-457A-BC85-A75E17352AD9}" destId="{834C9B19-1B3B-400D-B1A2-77D05873E556}" srcOrd="3" destOrd="0" presId="urn:microsoft.com/office/officeart/2005/8/layout/hierarchy5"/>
    <dgm:cxn modelId="{F357B038-3412-48A8-B3DF-91C90D48B928}" type="presParOf" srcId="{834C9B19-1B3B-400D-B1A2-77D05873E556}" destId="{BF163972-5CAA-4144-98B6-F653DFFABE8C}" srcOrd="0" destOrd="0" presId="urn:microsoft.com/office/officeart/2005/8/layout/hierarchy5"/>
    <dgm:cxn modelId="{4DF27528-7092-4FB8-962F-3BD14A5E2424}" type="presParOf" srcId="{834C9B19-1B3B-400D-B1A2-77D05873E556}" destId="{A592220E-0335-464A-80A7-BB20DB2DAF54}" srcOrd="1" destOrd="0" presId="urn:microsoft.com/office/officeart/2005/8/layout/hierarchy5"/>
    <dgm:cxn modelId="{FD838B4B-7D24-4566-BB0E-EB5B2622999A}" type="presParOf" srcId="{A592220E-0335-464A-80A7-BB20DB2DAF54}" destId="{92FBD68A-E780-494E-8466-3EB44341A985}" srcOrd="0" destOrd="0" presId="urn:microsoft.com/office/officeart/2005/8/layout/hierarchy5"/>
    <dgm:cxn modelId="{9F411C13-B761-47BC-8931-CDBD4FB04AB6}" type="presParOf" srcId="{92FBD68A-E780-494E-8466-3EB44341A985}" destId="{425E3937-F1B4-4C5B-8FF7-2D517FC3F6DD}" srcOrd="0" destOrd="0" presId="urn:microsoft.com/office/officeart/2005/8/layout/hierarchy5"/>
    <dgm:cxn modelId="{59583B5B-238F-4326-8CEF-4FEE4CCB1E6F}" type="presParOf" srcId="{A592220E-0335-464A-80A7-BB20DB2DAF54}" destId="{9D879257-8925-4E04-9574-9C85B1063101}" srcOrd="1" destOrd="0" presId="urn:microsoft.com/office/officeart/2005/8/layout/hierarchy5"/>
    <dgm:cxn modelId="{48882939-034E-4EA4-993D-568A229AE700}" type="presParOf" srcId="{9D879257-8925-4E04-9574-9C85B1063101}" destId="{92EF4F64-5F66-499B-97A4-E39FDC062EBC}" srcOrd="0" destOrd="0" presId="urn:microsoft.com/office/officeart/2005/8/layout/hierarchy5"/>
    <dgm:cxn modelId="{12BE2157-0D6C-4580-8F8E-216366905278}" type="presParOf" srcId="{9D879257-8925-4E04-9574-9C85B1063101}" destId="{4584BC84-E62D-4169-A632-BDD052FE8FE1}" srcOrd="1" destOrd="0" presId="urn:microsoft.com/office/officeart/2005/8/layout/hierarchy5"/>
    <dgm:cxn modelId="{18AFA729-8FA8-41C1-9BB1-DA20E3543C33}" type="presParOf" srcId="{A592220E-0335-464A-80A7-BB20DB2DAF54}" destId="{7D6D00F4-E7D0-4978-8715-E8B9BDA88F83}" srcOrd="2" destOrd="0" presId="urn:microsoft.com/office/officeart/2005/8/layout/hierarchy5"/>
    <dgm:cxn modelId="{CD9DF850-64B6-4D14-95FF-011B5CF69C67}" type="presParOf" srcId="{7D6D00F4-E7D0-4978-8715-E8B9BDA88F83}" destId="{5A38B8F5-0A75-45EC-9BB7-CD3FF58DDD30}" srcOrd="0" destOrd="0" presId="urn:microsoft.com/office/officeart/2005/8/layout/hierarchy5"/>
    <dgm:cxn modelId="{59AAB5F0-5B67-4340-A0F0-E639354B9641}" type="presParOf" srcId="{A592220E-0335-464A-80A7-BB20DB2DAF54}" destId="{A59FFF04-DAEC-41DB-BCA0-D6A84E3D4D8A}" srcOrd="3" destOrd="0" presId="urn:microsoft.com/office/officeart/2005/8/layout/hierarchy5"/>
    <dgm:cxn modelId="{6CA9EB89-8472-43D9-90B3-747A91345DCD}" type="presParOf" srcId="{A59FFF04-DAEC-41DB-BCA0-D6A84E3D4D8A}" destId="{B09A94D0-2F73-46EA-81C3-0B321E902319}" srcOrd="0" destOrd="0" presId="urn:microsoft.com/office/officeart/2005/8/layout/hierarchy5"/>
    <dgm:cxn modelId="{C5154A84-1042-46F2-B3F3-390D614B8BC2}" type="presParOf" srcId="{A59FFF04-DAEC-41DB-BCA0-D6A84E3D4D8A}" destId="{E9E8F8FD-1CAB-4F43-A3EB-2A0A496BB18C}" srcOrd="1" destOrd="0" presId="urn:microsoft.com/office/officeart/2005/8/layout/hierarchy5"/>
    <dgm:cxn modelId="{0AC17A5B-024D-4E00-8CD9-FF4FC1BFD9E7}" type="presParOf" srcId="{9CF9AC4E-A0FB-454D-9301-A4364D6399BC}" destId="{EF0EEA83-36FE-4176-A3BD-B7660A93F1DB}" srcOrd="1" destOrd="0" presId="urn:microsoft.com/office/officeart/2005/8/layout/hierarchy5"/>
    <dgm:cxn modelId="{8104486A-AF8F-4913-9B79-ECC72207397F}" type="presParOf" srcId="{EF0EEA83-36FE-4176-A3BD-B7660A93F1DB}" destId="{C66C93B2-784F-47CA-A62F-34BDF1EE9DD7}" srcOrd="0" destOrd="0" presId="urn:microsoft.com/office/officeart/2005/8/layout/hierarchy5"/>
    <dgm:cxn modelId="{F44CDBB5-05ED-4E5B-9D26-E3AF8A00DBDF}" type="presParOf" srcId="{C66C93B2-784F-47CA-A62F-34BDF1EE9DD7}" destId="{0985E749-D6AD-4362-B365-8BC316EA05B2}" srcOrd="0" destOrd="0" presId="urn:microsoft.com/office/officeart/2005/8/layout/hierarchy5"/>
    <dgm:cxn modelId="{BB8E6DF7-ABB9-4578-B3B7-477A9E08E5EE}" type="presParOf" srcId="{C66C93B2-784F-47CA-A62F-34BDF1EE9DD7}" destId="{CE5C1A03-3580-468C-86A6-9A02A2D11E1A}" srcOrd="1" destOrd="0" presId="urn:microsoft.com/office/officeart/2005/8/layout/hierarchy5"/>
    <dgm:cxn modelId="{DAB90203-1F84-4824-9BDF-88E44D1F62CF}" type="presParOf" srcId="{EF0EEA83-36FE-4176-A3BD-B7660A93F1DB}" destId="{1BB6A9F8-F6CC-4C44-92CF-2240B2781D9E}" srcOrd="1" destOrd="0" presId="urn:microsoft.com/office/officeart/2005/8/layout/hierarchy5"/>
    <dgm:cxn modelId="{DA5D6E2C-2E48-40DA-BB6A-F415F298EEBA}" type="presParOf" srcId="{1BB6A9F8-F6CC-4C44-92CF-2240B2781D9E}" destId="{6BCD3C8C-20FA-49BB-A28C-3D9E30D597B5}" srcOrd="0" destOrd="0" presId="urn:microsoft.com/office/officeart/2005/8/layout/hierarchy5"/>
    <dgm:cxn modelId="{1FF6FEF7-4631-4065-A823-0860C3E49076}" type="presParOf" srcId="{EF0EEA83-36FE-4176-A3BD-B7660A93F1DB}" destId="{D7C786C5-9173-4C47-9C55-DAC98A2EBFE7}" srcOrd="2" destOrd="0" presId="urn:microsoft.com/office/officeart/2005/8/layout/hierarchy5"/>
    <dgm:cxn modelId="{B134B44A-3941-4CE9-B016-AAC64B06CD3A}" type="presParOf" srcId="{D7C786C5-9173-4C47-9C55-DAC98A2EBFE7}" destId="{4CCB73C5-7676-4A15-A057-7B2CC9A7547E}" srcOrd="0" destOrd="0" presId="urn:microsoft.com/office/officeart/2005/8/layout/hierarchy5"/>
    <dgm:cxn modelId="{BEE2E168-CFC7-46F9-A217-CA6214573290}" type="presParOf" srcId="{D7C786C5-9173-4C47-9C55-DAC98A2EBFE7}" destId="{70002090-D7A6-454A-8837-4CAF939EC037}" srcOrd="1" destOrd="0" presId="urn:microsoft.com/office/officeart/2005/8/layout/hierarchy5"/>
    <dgm:cxn modelId="{E161A9FA-362B-43FD-A423-E166C6D9FB28}" type="presParOf" srcId="{EF0EEA83-36FE-4176-A3BD-B7660A93F1DB}" destId="{DB097F13-6032-4364-B1AF-437189F7C2B2}" srcOrd="3" destOrd="0" presId="urn:microsoft.com/office/officeart/2005/8/layout/hierarchy5"/>
    <dgm:cxn modelId="{97EDEF8C-DED7-4BBB-901E-4725D72A64C1}" type="presParOf" srcId="{DB097F13-6032-4364-B1AF-437189F7C2B2}" destId="{68A360B4-4DC1-47AD-99CE-88F882401A1A}" srcOrd="0" destOrd="0" presId="urn:microsoft.com/office/officeart/2005/8/layout/hierarchy5"/>
    <dgm:cxn modelId="{97354E97-48E7-4954-B446-A3C8BCC0301F}" type="presParOf" srcId="{EF0EEA83-36FE-4176-A3BD-B7660A93F1DB}" destId="{6F692ABB-274C-45DC-8EBB-CF148032E794}" srcOrd="4" destOrd="0" presId="urn:microsoft.com/office/officeart/2005/8/layout/hierarchy5"/>
    <dgm:cxn modelId="{D2FBD2AC-B18D-4FEB-9CE7-C026B431A484}" type="presParOf" srcId="{6F692ABB-274C-45DC-8EBB-CF148032E794}" destId="{62F7A241-FDD5-43F9-831A-17C61657357A}" srcOrd="0" destOrd="0" presId="urn:microsoft.com/office/officeart/2005/8/layout/hierarchy5"/>
    <dgm:cxn modelId="{A3AD3D56-0FE3-4491-97EB-E65E6C740AB0}" type="presParOf" srcId="{6F692ABB-274C-45DC-8EBB-CF148032E794}" destId="{4DAB3431-396D-4AF6-AB09-7EB9FDB5C837}" srcOrd="1" destOrd="0" presId="urn:microsoft.com/office/officeart/2005/8/layout/hierarchy5"/>
  </dgm:cxnLst>
  <dgm:bg>
    <a:solidFill>
      <a:srgbClr val="0070C0"/>
    </a:solidFill>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2F7A241-FDD5-43F9-831A-17C61657357A}">
      <dsp:nvSpPr>
        <dsp:cNvPr id="0" name=""/>
        <dsp:cNvSpPr/>
      </dsp:nvSpPr>
      <dsp:spPr>
        <a:xfrm>
          <a:off x="3613792" y="0"/>
          <a:ext cx="1077288" cy="3028950"/>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2456" tIns="92456" rIns="92456" bIns="92456" numCol="1" spcCol="1270" anchor="ctr" anchorCtr="0">
          <a:noAutofit/>
        </a:bodyPr>
        <a:lstStyle/>
        <a:p>
          <a:pPr lvl="0" algn="ctr" defTabSz="577850">
            <a:lnSpc>
              <a:spcPct val="90000"/>
            </a:lnSpc>
            <a:spcBef>
              <a:spcPct val="0"/>
            </a:spcBef>
            <a:spcAft>
              <a:spcPct val="35000"/>
            </a:spcAft>
          </a:pPr>
          <a:r>
            <a:rPr lang="el-GR" sz="1300" kern="1200">
              <a:solidFill>
                <a:srgbClr val="FF0000"/>
              </a:solidFill>
            </a:rPr>
            <a:t>ΠΑΠΠΟΥΔΕΣ</a:t>
          </a:r>
        </a:p>
      </dsp:txBody>
      <dsp:txXfrm>
        <a:off x="3613792" y="0"/>
        <a:ext cx="1077288" cy="908685"/>
      </dsp:txXfrm>
    </dsp:sp>
    <dsp:sp modelId="{4CCB73C5-7676-4A15-A057-7B2CC9A7547E}">
      <dsp:nvSpPr>
        <dsp:cNvPr id="0" name=""/>
        <dsp:cNvSpPr/>
      </dsp:nvSpPr>
      <dsp:spPr>
        <a:xfrm>
          <a:off x="2356955" y="0"/>
          <a:ext cx="1077288" cy="3028950"/>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2456" tIns="92456" rIns="92456" bIns="92456" numCol="1" spcCol="1270" anchor="ctr" anchorCtr="0">
          <a:noAutofit/>
        </a:bodyPr>
        <a:lstStyle/>
        <a:p>
          <a:pPr lvl="0" algn="ctr" defTabSz="577850">
            <a:lnSpc>
              <a:spcPct val="90000"/>
            </a:lnSpc>
            <a:spcBef>
              <a:spcPct val="0"/>
            </a:spcBef>
            <a:spcAft>
              <a:spcPct val="35000"/>
            </a:spcAft>
          </a:pPr>
          <a:r>
            <a:rPr lang="el-GR" sz="1300" kern="1200">
              <a:solidFill>
                <a:srgbClr val="FF0000"/>
              </a:solidFill>
            </a:rPr>
            <a:t>ΓΟΝΕΙΣ</a:t>
          </a:r>
        </a:p>
      </dsp:txBody>
      <dsp:txXfrm>
        <a:off x="2356955" y="0"/>
        <a:ext cx="1077288" cy="908685"/>
      </dsp:txXfrm>
    </dsp:sp>
    <dsp:sp modelId="{0985E749-D6AD-4362-B365-8BC316EA05B2}">
      <dsp:nvSpPr>
        <dsp:cNvPr id="0" name=""/>
        <dsp:cNvSpPr/>
      </dsp:nvSpPr>
      <dsp:spPr>
        <a:xfrm>
          <a:off x="1100118" y="0"/>
          <a:ext cx="1077288" cy="3028950"/>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2456" tIns="92456" rIns="92456" bIns="92456" numCol="1" spcCol="1270" anchor="ctr" anchorCtr="0">
          <a:noAutofit/>
        </a:bodyPr>
        <a:lstStyle/>
        <a:p>
          <a:pPr lvl="0" algn="ctr" defTabSz="577850">
            <a:lnSpc>
              <a:spcPct val="90000"/>
            </a:lnSpc>
            <a:spcBef>
              <a:spcPct val="0"/>
            </a:spcBef>
            <a:spcAft>
              <a:spcPct val="35000"/>
            </a:spcAft>
          </a:pPr>
          <a:r>
            <a:rPr lang="el-GR" sz="1300" kern="1200">
              <a:solidFill>
                <a:srgbClr val="FF0000"/>
              </a:solidFill>
            </a:rPr>
            <a:t>ΕΓΓΟΝΙΑ</a:t>
          </a:r>
        </a:p>
      </dsp:txBody>
      <dsp:txXfrm>
        <a:off x="1100118" y="0"/>
        <a:ext cx="1077288" cy="908685"/>
      </dsp:txXfrm>
    </dsp:sp>
    <dsp:sp modelId="{7884A58A-654A-4CE6-8DAD-2ED5407BB14D}">
      <dsp:nvSpPr>
        <dsp:cNvPr id="0" name=""/>
        <dsp:cNvSpPr/>
      </dsp:nvSpPr>
      <dsp:spPr>
        <a:xfrm>
          <a:off x="1189892" y="1683803"/>
          <a:ext cx="897740" cy="4488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el-GR" sz="1600" kern="1200">
              <a:solidFill>
                <a:srgbClr val="FF0000"/>
              </a:solidFill>
            </a:rPr>
            <a:t>ΜΑΡΙΑ</a:t>
          </a:r>
        </a:p>
      </dsp:txBody>
      <dsp:txXfrm>
        <a:off x="1203039" y="1696950"/>
        <a:ext cx="871446" cy="422576"/>
      </dsp:txXfrm>
    </dsp:sp>
    <dsp:sp modelId="{951BD490-73FD-45BA-9426-465DF2C78865}">
      <dsp:nvSpPr>
        <dsp:cNvPr id="0" name=""/>
        <dsp:cNvSpPr/>
      </dsp:nvSpPr>
      <dsp:spPr>
        <a:xfrm rot="18289469">
          <a:off x="1952772" y="1636800"/>
          <a:ext cx="628819" cy="26674"/>
        </a:xfrm>
        <a:custGeom>
          <a:avLst/>
          <a:gdLst/>
          <a:ahLst/>
          <a:cxnLst/>
          <a:rect l="0" t="0" r="0" b="0"/>
          <a:pathLst>
            <a:path>
              <a:moveTo>
                <a:pt x="0" y="13337"/>
              </a:moveTo>
              <a:lnTo>
                <a:pt x="628819" y="1333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solidFill>
              <a:srgbClr val="FF0000"/>
            </a:solidFill>
          </a:endParaRPr>
        </a:p>
      </dsp:txBody>
      <dsp:txXfrm>
        <a:off x="2251461" y="1634417"/>
        <a:ext cx="31440" cy="31440"/>
      </dsp:txXfrm>
    </dsp:sp>
    <dsp:sp modelId="{4E38B841-A4F8-40AC-9CF6-A5CB4F3EFCF3}">
      <dsp:nvSpPr>
        <dsp:cNvPr id="0" name=""/>
        <dsp:cNvSpPr/>
      </dsp:nvSpPr>
      <dsp:spPr>
        <a:xfrm>
          <a:off x="2446729" y="1167602"/>
          <a:ext cx="897740" cy="4488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el-GR" sz="1600" kern="1200">
              <a:solidFill>
                <a:srgbClr val="FF0000"/>
              </a:solidFill>
            </a:rPr>
            <a:t>ΠΑΣΧΑΛΙΑ</a:t>
          </a:r>
        </a:p>
      </dsp:txBody>
      <dsp:txXfrm>
        <a:off x="2459876" y="1180749"/>
        <a:ext cx="871446" cy="422576"/>
      </dsp:txXfrm>
    </dsp:sp>
    <dsp:sp modelId="{34D011FD-76C8-46AD-AD83-5EF79562DC2D}">
      <dsp:nvSpPr>
        <dsp:cNvPr id="0" name=""/>
        <dsp:cNvSpPr/>
      </dsp:nvSpPr>
      <dsp:spPr>
        <a:xfrm rot="19457599">
          <a:off x="3302904" y="1249650"/>
          <a:ext cx="442228" cy="26674"/>
        </a:xfrm>
        <a:custGeom>
          <a:avLst/>
          <a:gdLst/>
          <a:ahLst/>
          <a:cxnLst/>
          <a:rect l="0" t="0" r="0" b="0"/>
          <a:pathLst>
            <a:path>
              <a:moveTo>
                <a:pt x="0" y="13337"/>
              </a:moveTo>
              <a:lnTo>
                <a:pt x="442228" y="1333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solidFill>
              <a:srgbClr val="FF0000"/>
            </a:solidFill>
          </a:endParaRPr>
        </a:p>
      </dsp:txBody>
      <dsp:txXfrm>
        <a:off x="3512962" y="1251931"/>
        <a:ext cx="22111" cy="22111"/>
      </dsp:txXfrm>
    </dsp:sp>
    <dsp:sp modelId="{CB92F1FA-5B5E-468A-888C-5F0E57421E39}">
      <dsp:nvSpPr>
        <dsp:cNvPr id="0" name=""/>
        <dsp:cNvSpPr/>
      </dsp:nvSpPr>
      <dsp:spPr>
        <a:xfrm>
          <a:off x="3703566" y="909502"/>
          <a:ext cx="897740" cy="4488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el-GR" sz="1600" kern="1200">
              <a:solidFill>
                <a:srgbClr val="FF0000"/>
              </a:solidFill>
            </a:rPr>
            <a:t>ΕΛΕΝΗ</a:t>
          </a:r>
        </a:p>
      </dsp:txBody>
      <dsp:txXfrm>
        <a:off x="3716713" y="922649"/>
        <a:ext cx="871446" cy="422576"/>
      </dsp:txXfrm>
    </dsp:sp>
    <dsp:sp modelId="{8F086E8F-2E9F-4FB6-BC7F-DD6AEC0E9AFC}">
      <dsp:nvSpPr>
        <dsp:cNvPr id="0" name=""/>
        <dsp:cNvSpPr/>
      </dsp:nvSpPr>
      <dsp:spPr>
        <a:xfrm rot="2142401">
          <a:off x="3302904" y="1507750"/>
          <a:ext cx="442228" cy="26674"/>
        </a:xfrm>
        <a:custGeom>
          <a:avLst/>
          <a:gdLst/>
          <a:ahLst/>
          <a:cxnLst/>
          <a:rect l="0" t="0" r="0" b="0"/>
          <a:pathLst>
            <a:path>
              <a:moveTo>
                <a:pt x="0" y="13337"/>
              </a:moveTo>
              <a:lnTo>
                <a:pt x="442228" y="1333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solidFill>
              <a:srgbClr val="FF0000"/>
            </a:solidFill>
          </a:endParaRPr>
        </a:p>
      </dsp:txBody>
      <dsp:txXfrm>
        <a:off x="3512962" y="1510032"/>
        <a:ext cx="22111" cy="22111"/>
      </dsp:txXfrm>
    </dsp:sp>
    <dsp:sp modelId="{3BC1077E-5F9A-4CAD-82D5-69CDFCB6F76F}">
      <dsp:nvSpPr>
        <dsp:cNvPr id="0" name=""/>
        <dsp:cNvSpPr/>
      </dsp:nvSpPr>
      <dsp:spPr>
        <a:xfrm>
          <a:off x="3703566" y="1425702"/>
          <a:ext cx="897740" cy="4488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el-GR" sz="1600" kern="1200">
              <a:solidFill>
                <a:srgbClr val="FF0000"/>
              </a:solidFill>
            </a:rPr>
            <a:t>ΓΑΒΡΙΗΛ</a:t>
          </a:r>
        </a:p>
      </dsp:txBody>
      <dsp:txXfrm>
        <a:off x="3716713" y="1438849"/>
        <a:ext cx="871446" cy="422576"/>
      </dsp:txXfrm>
    </dsp:sp>
    <dsp:sp modelId="{F0732DE6-FABA-48C7-B1B2-43AF438777E6}">
      <dsp:nvSpPr>
        <dsp:cNvPr id="0" name=""/>
        <dsp:cNvSpPr/>
      </dsp:nvSpPr>
      <dsp:spPr>
        <a:xfrm rot="3310531">
          <a:off x="1952772" y="2153001"/>
          <a:ext cx="628819" cy="26674"/>
        </a:xfrm>
        <a:custGeom>
          <a:avLst/>
          <a:gdLst/>
          <a:ahLst/>
          <a:cxnLst/>
          <a:rect l="0" t="0" r="0" b="0"/>
          <a:pathLst>
            <a:path>
              <a:moveTo>
                <a:pt x="0" y="13337"/>
              </a:moveTo>
              <a:lnTo>
                <a:pt x="628819" y="1333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solidFill>
              <a:srgbClr val="FF0000"/>
            </a:solidFill>
          </a:endParaRPr>
        </a:p>
      </dsp:txBody>
      <dsp:txXfrm>
        <a:off x="2251461" y="2150618"/>
        <a:ext cx="31440" cy="31440"/>
      </dsp:txXfrm>
    </dsp:sp>
    <dsp:sp modelId="{BF163972-5CAA-4144-98B6-F653DFFABE8C}">
      <dsp:nvSpPr>
        <dsp:cNvPr id="0" name=""/>
        <dsp:cNvSpPr/>
      </dsp:nvSpPr>
      <dsp:spPr>
        <a:xfrm>
          <a:off x="2446729" y="2200004"/>
          <a:ext cx="897740" cy="4488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el-GR" sz="1600" kern="1200">
              <a:solidFill>
                <a:srgbClr val="FF0000"/>
              </a:solidFill>
            </a:rPr>
            <a:t>ΖΗΣΗΣ</a:t>
          </a:r>
        </a:p>
      </dsp:txBody>
      <dsp:txXfrm>
        <a:off x="2459876" y="2213151"/>
        <a:ext cx="871446" cy="422576"/>
      </dsp:txXfrm>
    </dsp:sp>
    <dsp:sp modelId="{92FBD68A-E780-494E-8466-3EB44341A985}">
      <dsp:nvSpPr>
        <dsp:cNvPr id="0" name=""/>
        <dsp:cNvSpPr/>
      </dsp:nvSpPr>
      <dsp:spPr>
        <a:xfrm rot="19457599">
          <a:off x="3302904" y="2282051"/>
          <a:ext cx="442228" cy="26674"/>
        </a:xfrm>
        <a:custGeom>
          <a:avLst/>
          <a:gdLst/>
          <a:ahLst/>
          <a:cxnLst/>
          <a:rect l="0" t="0" r="0" b="0"/>
          <a:pathLst>
            <a:path>
              <a:moveTo>
                <a:pt x="0" y="13337"/>
              </a:moveTo>
              <a:lnTo>
                <a:pt x="442228" y="1333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solidFill>
              <a:srgbClr val="FF0000"/>
            </a:solidFill>
          </a:endParaRPr>
        </a:p>
      </dsp:txBody>
      <dsp:txXfrm>
        <a:off x="3512962" y="2284333"/>
        <a:ext cx="22111" cy="22111"/>
      </dsp:txXfrm>
    </dsp:sp>
    <dsp:sp modelId="{92EF4F64-5F66-499B-97A4-E39FDC062EBC}">
      <dsp:nvSpPr>
        <dsp:cNvPr id="0" name=""/>
        <dsp:cNvSpPr/>
      </dsp:nvSpPr>
      <dsp:spPr>
        <a:xfrm>
          <a:off x="3703566" y="1941903"/>
          <a:ext cx="897740" cy="4488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el-GR" sz="1600" kern="1200">
              <a:solidFill>
                <a:srgbClr val="FF0000"/>
              </a:solidFill>
            </a:rPr>
            <a:t>ΜΑΡΙΑ</a:t>
          </a:r>
        </a:p>
      </dsp:txBody>
      <dsp:txXfrm>
        <a:off x="3716713" y="1955050"/>
        <a:ext cx="871446" cy="422576"/>
      </dsp:txXfrm>
    </dsp:sp>
    <dsp:sp modelId="{7D6D00F4-E7D0-4978-8715-E8B9BDA88F83}">
      <dsp:nvSpPr>
        <dsp:cNvPr id="0" name=""/>
        <dsp:cNvSpPr/>
      </dsp:nvSpPr>
      <dsp:spPr>
        <a:xfrm rot="2142401">
          <a:off x="3302904" y="2540152"/>
          <a:ext cx="442228" cy="26674"/>
        </a:xfrm>
        <a:custGeom>
          <a:avLst/>
          <a:gdLst/>
          <a:ahLst/>
          <a:cxnLst/>
          <a:rect l="0" t="0" r="0" b="0"/>
          <a:pathLst>
            <a:path>
              <a:moveTo>
                <a:pt x="0" y="13337"/>
              </a:moveTo>
              <a:lnTo>
                <a:pt x="442228" y="1333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solidFill>
              <a:srgbClr val="FF0000"/>
            </a:solidFill>
          </a:endParaRPr>
        </a:p>
      </dsp:txBody>
      <dsp:txXfrm>
        <a:off x="3512962" y="2542433"/>
        <a:ext cx="22111" cy="22111"/>
      </dsp:txXfrm>
    </dsp:sp>
    <dsp:sp modelId="{B09A94D0-2F73-46EA-81C3-0B321E902319}">
      <dsp:nvSpPr>
        <dsp:cNvPr id="0" name=""/>
        <dsp:cNvSpPr/>
      </dsp:nvSpPr>
      <dsp:spPr>
        <a:xfrm>
          <a:off x="3703566" y="2458104"/>
          <a:ext cx="897740" cy="4488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el-GR" sz="1600" kern="1200">
              <a:solidFill>
                <a:srgbClr val="FF0000"/>
              </a:solidFill>
            </a:rPr>
            <a:t>ΒΑΣΙΛΗΣ</a:t>
          </a:r>
        </a:p>
      </dsp:txBody>
      <dsp:txXfrm>
        <a:off x="3716713" y="2471251"/>
        <a:ext cx="871446" cy="422576"/>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5">
  <dgm:title val=""/>
  <dgm:desc val=""/>
  <dgm:catLst>
    <dgm:cat type="hierarchy" pri="6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resOf/>
    <dgm:shape xmlns:r="http://schemas.openxmlformats.org/officeDocument/2006/relationships" r:blip="">
      <dgm:adjLst/>
    </dgm:shape>
    <dgm:choose name="Name0">
      <dgm:if name="Name1" axis="ch" ptType="node" func="cnt" op="gte" val="2">
        <dgm:choose name="Name2">
          <dgm:if name="Name3" func="var" arg="dir" op="equ" val="norm">
            <dgm:constrLst>
              <dgm:constr type="l" for="ch" forName="hierFlow"/>
              <dgm:constr type="t" for="ch" forName="hierFlow" refType="h" fact="0.3"/>
              <dgm:constr type="r" for="ch" forName="hierFlow" refType="w" fact="0.98"/>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if>
          <dgm:else name="Name4">
            <dgm:constrLst>
              <dgm:constr type="l" for="ch" forName="hierFlow" refType="w" fact="0.02"/>
              <dgm:constr type="t" for="ch" forName="hierFlow" refType="h" fact="0.3"/>
              <dgm:constr type="r" for="ch" forName="hierFlow" refType="w"/>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ruleLst/>
    <dgm:layoutNode name="hierFlow">
      <dgm:choose name="Name6">
        <dgm:if name="Name7" func="var" arg="dir" op="equ" val="norm">
          <dgm:alg type="lin">
            <dgm:param type="linDir" val="fromL"/>
            <dgm:param type="nodeVertAlign" val="mid"/>
            <dgm:param type="vertAlign" val="mid"/>
            <dgm:param type="nodeHorzAlign" val="l"/>
            <dgm:param type="horzAlign" val="l"/>
            <dgm:param type="fallback" val="2D"/>
          </dgm:alg>
        </dgm:if>
        <dgm:else name="Name8">
          <dgm:alg type="lin">
            <dgm:param type="linDir" val="fromR"/>
            <dgm:param type="nodeVertAlign" val="mid"/>
            <dgm:param type="vertAlign" val="mid"/>
            <dgm:param type="nodeHorzAlign" val="r"/>
            <dgm:param type="horzAlign" val="r"/>
            <dgm:param type="fallback" val="2D"/>
          </dgm:alg>
        </dgm:else>
      </dgm:choose>
      <dgm:shape xmlns:r="http://schemas.openxmlformats.org/officeDocument/2006/relationships" r:blip="">
        <dgm:adjLst/>
      </dgm:shape>
      <dgm:presOf/>
      <dgm:constrLst>
        <dgm:constr type="primFontSz" for="des" ptType="node" op="equ" val="65"/>
        <dgm:constr type="primFontSz" for="des" forName="connTx" op="equ" val="55"/>
        <dgm:constr type="primFontSz" for="des" forName="connTx" refType="primFontSz" refFor="des" refPtType="node" op="lte" fact="0.8"/>
      </dgm:constrLst>
      <dgm:ruleLst/>
      <dgm:choose name="Name9">
        <dgm:if name="Name10" axis="ch" ptType="node" func="cnt" op="gte" val="2">
          <dgm:layoutNode name="firstBuf">
            <dgm:alg type="sp"/>
            <dgm:shape xmlns:r="http://schemas.openxmlformats.org/officeDocument/2006/relationships" r:blip="">
              <dgm:adjLst/>
            </dgm:shape>
            <dgm:presOf/>
            <dgm:constrLst/>
            <dgm:ruleLst/>
          </dgm:layoutNode>
        </dgm:if>
        <dgm:else name="Name11"/>
      </dgm:choose>
      <dgm:layoutNode name="hierChild1">
        <dgm:varLst>
          <dgm:chPref val="1"/>
          <dgm:animOne val="branch"/>
          <dgm:animLvl val="lvl"/>
        </dgm:varLst>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constrLst/>
        <dgm:ruleLst/>
        <dgm:forEach name="Name15" axis="ch" cnt="3">
          <dgm:forEach name="Name16" axis="self" ptType="node">
            <dgm:layoutNode name="Name17">
              <dgm:choose name="Name18">
                <dgm:if name="Name19" func="var" arg="dir" op="equ" val="norm">
                  <dgm:alg type="hierRoot">
                    <dgm:param type="hierAlign" val="lCtrCh"/>
                  </dgm:alg>
                </dgm:if>
                <dgm:else name="Name20">
                  <dgm:alg type="hierRoot">
                    <dgm:param type="hierAlign" val="rCtrCh"/>
                  </dgm:alg>
                </dgm:else>
              </dgm:choose>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2">
                <dgm:choose name="Name21">
                  <dgm:if name="Name22" func="var" arg="dir" op="equ" val="norm">
                    <dgm:alg type="hierChild">
                      <dgm:param type="linDir" val="fromT"/>
                      <dgm:param type="chAlign" val="l"/>
                    </dgm:alg>
                  </dgm:if>
                  <dgm:else name="Name23">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24" axis="self" ptType="parTrans" cnt="1">
                    <dgm:layoutNode name="Name25">
                      <dgm:choose name="Name26">
                        <dgm:if name="Name27" func="var" arg="dir" op="equ" val="norm">
                          <dgm:alg type="conn">
                            <dgm:param type="dim" val="1D"/>
                            <dgm:param type="begPts" val="midR"/>
                            <dgm:param type="endPts" val="midL"/>
                            <dgm:param type="endSty" val="noArr"/>
                          </dgm:alg>
                        </dgm:if>
                        <dgm:else name="Name28">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29" axis="self" ptType="node">
                    <dgm:layoutNode name="Name30">
                      <dgm:choose name="Name31">
                        <dgm:if name="Name32" func="var" arg="dir" op="equ" val="norm">
                          <dgm:alg type="hierRoot">
                            <dgm:param type="hierAlign" val="lCtrCh"/>
                          </dgm:alg>
                        </dgm:if>
                        <dgm:else name="Name33">
                          <dgm:alg type="hierRoot">
                            <dgm:param type="hierAlign" val="rCtrCh"/>
                          </dgm:alg>
                        </dgm:else>
                      </dgm:choose>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3">
                        <dgm:choose name="Name34">
                          <dgm:if name="Name35" func="var" arg="dir" op="equ" val="norm">
                            <dgm:alg type="hierChild">
                              <dgm:param type="linDir" val="fromT"/>
                              <dgm:param type="chAlign" val="l"/>
                            </dgm:alg>
                          </dgm:if>
                          <dgm:else name="Name36">
                            <dgm:alg type="hierChild">
                              <dgm:param type="linDir" val="fromT"/>
                              <dgm:param type="chAlign" val="r"/>
                            </dgm:alg>
                          </dgm:else>
                        </dgm:choose>
                        <dgm:shape xmlns:r="http://schemas.openxmlformats.org/officeDocument/2006/relationships" r:blip="">
                          <dgm:adjLst/>
                        </dgm:shape>
                        <dgm:presOf/>
                        <dgm:constrLst/>
                        <dgm:ruleLst/>
                        <dgm:forEach name="Name37" ref="repeat"/>
                      </dgm:layoutNode>
                    </dgm:layoutNode>
                  </dgm:forEach>
                </dgm:forEach>
              </dgm:layoutNode>
            </dgm:layoutNode>
          </dgm:forEach>
        </dgm:forEach>
      </dgm:layoutNode>
    </dgm:layoutNode>
    <dgm:layoutNode name="bgShapesFlow">
      <dgm:choose name="Name38">
        <dgm:if name="Name39" func="var" arg="dir" op="equ" val="norm">
          <dgm:alg type="lin">
            <dgm:param type="linDir" val="fromL"/>
            <dgm:param type="nodeVertAlign" val="mid"/>
            <dgm:param type="vertAlign" val="mid"/>
            <dgm:param type="nodeHorzAlign" val="l"/>
            <dgm:param type="horzAlign" val="l"/>
          </dgm:alg>
        </dgm:if>
        <dgm:else name="Name40">
          <dgm:alg type="lin">
            <dgm:param type="linDir" val="fromR"/>
            <dgm:param type="nodeVertAlign" val="mid"/>
            <dgm:param type="vertAlign" val="mid"/>
            <dgm:param type="nodeHorzAlign" val="r"/>
            <dgm:param type="horzAlign" val="r"/>
          </dgm:alg>
        </dgm:else>
      </dgm:choose>
      <dgm:shape xmlns:r="http://schemas.openxmlformats.org/officeDocument/2006/relationships" r:blip="">
        <dgm:adjLst/>
      </dgm:shape>
      <dgm:presOf/>
      <dgm:constrLst>
        <dgm:constr type="w" for="ch" forName="rectComp" refType="w"/>
        <dgm:constr type="h" for="ch" forName="rectComp" refType="h"/>
        <dgm:constr type="h" for="des" forName="bgRect" refType="h"/>
        <dgm:constr type="primFontSz" for="des" forName="bgRectTx" op="equ" val="65"/>
      </dgm:constrLst>
      <dgm:ruleLst/>
      <dgm:forEach name="Name41" axis="ch" ptType="node" st="2">
        <dgm:layoutNode name="rectComp">
          <dgm:alg type="composite"/>
          <dgm:shape xmlns:r="http://schemas.openxmlformats.org/officeDocument/2006/relationships" r:blip="">
            <dgm:adjLst/>
          </dgm:shape>
          <dgm:presOf/>
          <dgm:constrLst>
            <dgm:constr type="userA"/>
            <dgm:constr type="l" for="ch" forName="bgRect"/>
            <dgm:constr type="t" for="ch" forName="bgRect"/>
            <dgm:constr type="w" for="ch" forName="bgRect" refType="userA" fact="1.2"/>
            <dgm:constr type="l" for="ch" forName="bgRectTx"/>
            <dgm:constr type="t" for="ch" forName="bgRectTx"/>
            <dgm:constr type="h" for="ch" forName="bgRectTx" refType="h" refFor="ch" refForName="bgRect" fact="0.3"/>
            <dgm:constr type="w" for="ch" forName="bgRectTx" refType="w" refFor="ch" refForName="bgRect" op="equ"/>
          </dgm:constrLst>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shape xmlns:r="http://schemas.openxmlformats.org/officeDocument/2006/relationships" type="rect" r:blip="" zOrderOff="-999" hideGeom="1">
              <dgm:adjLst/>
            </dgm:shape>
            <dgm:presOf axis="desOrSelf" ptType="node"/>
            <dgm:constrLst/>
            <dgm:ruleLst>
              <dgm:rule type="primFontSz" val="5" fact="NaN" max="NaN"/>
            </dgm:ruleLst>
          </dgm:layoutNode>
        </dgm:layoutNode>
        <dgm:choose name="Name42">
          <dgm:if name="Name43" axis="self" ptType="node" func="revPos" op="gte" val="2">
            <dgm:layoutNode name="spComp">
              <dgm:alg type="composite"/>
              <dgm:shape xmlns:r="http://schemas.openxmlformats.org/officeDocument/2006/relationships" r:blip="">
                <dgm:adjLst/>
              </dgm:shape>
              <dgm:presOf/>
              <dgm:constrLst>
                <dgm:constr type="userA"/>
                <dgm:constr type="userB"/>
                <dgm:constr type="l" for="ch" forName="hSp"/>
                <dgm:constr type="t" for="ch" forName="hSp"/>
                <dgm:constr type="w" for="ch" forName="hSp" refType="userB"/>
                <dgm:constr type="wOff" for="ch" forName="hSp" refType="userA" fact="-0.2"/>
              </dgm:constrLst>
              <dgm:ruleLst/>
              <dgm:layoutNode name="hSp">
                <dgm:alg type="sp"/>
                <dgm:shape xmlns:r="http://schemas.openxmlformats.org/officeDocument/2006/relationships" r:blip="">
                  <dgm:adjLst/>
                </dgm:shape>
                <dgm:presOf/>
                <dgm:constrLst/>
                <dgm:ruleLst/>
              </dgm:layoutNode>
            </dgm:layoutNode>
          </dgm:if>
          <dgm:else name="Name44"/>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4322F6-D7C7-431A-9CFF-145ECF662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7</Pages>
  <Words>1174</Words>
  <Characters>6345</Characters>
  <Application>Microsoft Office Word</Application>
  <DocSecurity>0</DocSecurity>
  <Lines>52</Lines>
  <Paragraphs>15</Paragraphs>
  <ScaleCrop>false</ScaleCrop>
  <HeadingPairs>
    <vt:vector size="2" baseType="variant">
      <vt:variant>
        <vt:lpstr>Title</vt:lpstr>
      </vt:variant>
      <vt:variant>
        <vt:i4>1</vt:i4>
      </vt:variant>
    </vt:vector>
  </HeadingPairs>
  <TitlesOfParts>
    <vt:vector size="1" baseType="lpstr">
      <vt:lpstr>Ecology</vt:lpstr>
    </vt:vector>
  </TitlesOfParts>
  <Company/>
  <LinksUpToDate>false</LinksUpToDate>
  <CharactersWithSpaces>7504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Ecology</dc:title>
  <dc:creator>JoJo</dc:creator>
  <cp:lastModifiedBy>USER-PC</cp:lastModifiedBy>
  <cp:revision>26</cp:revision>
  <dcterms:created xsi:type="dcterms:W3CDTF">2018-03-26T16:42:00Z</dcterms:created>
  <dcterms:modified xsi:type="dcterms:W3CDTF">2018-03-26T21:40:00Z</dcterms:modified>
</cp:coreProperties>
</file>